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06777484" w14:textId="77777777" w:rsidR="00561FCA" w:rsidRPr="00D908D4" w:rsidRDefault="00561FCA" w:rsidP="00561FCA">
      <w:pPr>
        <w:pStyle w:val="aa"/>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ՀՀ ֆինանսների նախարարի 2022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14:paraId="6F4D84DA" w14:textId="6DC72CCB" w:rsidR="00096865" w:rsidRDefault="00561FCA" w:rsidP="00561FCA">
      <w:pPr>
        <w:pStyle w:val="aa"/>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D06907E" w:rsidR="00642EFE" w:rsidRPr="00A71D81" w:rsidRDefault="00034838" w:rsidP="00EF3662">
      <w:pPr>
        <w:pStyle w:val="a3"/>
        <w:spacing w:line="240" w:lineRule="auto"/>
        <w:jc w:val="center"/>
        <w:rPr>
          <w:rFonts w:ascii="GHEA Grapalat" w:hAnsi="GHEA Grapalat"/>
          <w:i w:val="0"/>
          <w:lang w:val="af-ZA"/>
        </w:rPr>
      </w:pPr>
      <w:r w:rsidRPr="00786AE3">
        <w:rPr>
          <w:rFonts w:ascii="GHEA Grapalat" w:hAnsi="GHEA Grapalat"/>
          <w:i w:val="0"/>
          <w:lang w:val="hy-AM"/>
        </w:rPr>
        <w:t>ԳՆԱՆՇՄԱՆ ՀԱՐՑՄԱՆ</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FB832D7"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034838" w:rsidRPr="00034838">
        <w:rPr>
          <w:rFonts w:ascii="GHEA Grapalat" w:hAnsi="GHEA Grapalat"/>
          <w:i w:val="0"/>
          <w:lang w:val="af-ZA"/>
        </w:rPr>
        <w:t>2</w:t>
      </w:r>
      <w:r w:rsidR="0018786E">
        <w:rPr>
          <w:rFonts w:ascii="GHEA Grapalat" w:hAnsi="GHEA Grapalat"/>
          <w:i w:val="0"/>
          <w:lang w:val="af-ZA"/>
        </w:rPr>
        <w:t>3</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18786E">
        <w:rPr>
          <w:rFonts w:ascii="GHEA Grapalat" w:hAnsi="GHEA Grapalat"/>
          <w:i w:val="0"/>
          <w:lang w:val="ru-RU"/>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18786E" w:rsidRPr="0018786E">
        <w:rPr>
          <w:rFonts w:ascii="GHEA Grapalat" w:hAnsi="GHEA Grapalat"/>
          <w:i w:val="0"/>
          <w:lang w:val="af-ZA"/>
        </w:rPr>
        <w:t>4</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034838" w:rsidRPr="0003483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E2C5E3F"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18786E">
        <w:rPr>
          <w:rFonts w:ascii="GHEA Grapalat" w:hAnsi="GHEA Grapalat"/>
          <w:i w:val="0"/>
          <w:lang w:val="ru-RU"/>
        </w:rPr>
        <w:t>Ս</w:t>
      </w:r>
      <w:r w:rsidR="00034838">
        <w:rPr>
          <w:rFonts w:ascii="GHEA Grapalat" w:hAnsi="GHEA Grapalat"/>
          <w:i w:val="0"/>
          <w:lang w:val="ru-RU"/>
        </w:rPr>
        <w:t>ԲԱ</w:t>
      </w:r>
      <w:r w:rsidR="00034838" w:rsidRPr="00034838">
        <w:rPr>
          <w:rFonts w:ascii="GHEA Grapalat" w:hAnsi="GHEA Grapalat"/>
          <w:i w:val="0"/>
          <w:lang w:val="af-ZA"/>
        </w:rPr>
        <w:t>-</w:t>
      </w:r>
      <w:r w:rsidR="00034838">
        <w:rPr>
          <w:rFonts w:ascii="GHEA Grapalat" w:hAnsi="GHEA Grapalat"/>
          <w:i w:val="0"/>
          <w:lang w:val="ru-RU"/>
        </w:rPr>
        <w:t>ԳՀ</w:t>
      </w:r>
      <w:r w:rsidR="00012347" w:rsidRPr="00A71D81">
        <w:rPr>
          <w:rFonts w:ascii="GHEA Grapalat" w:hAnsi="GHEA Grapalat"/>
          <w:i w:val="0"/>
          <w:lang w:val="af-ZA"/>
        </w:rPr>
        <w:t>ԱՊ</w:t>
      </w:r>
      <w:r w:rsidR="00B02A31" w:rsidRPr="00A71D81">
        <w:rPr>
          <w:rFonts w:ascii="GHEA Grapalat" w:hAnsi="GHEA Grapalat"/>
          <w:i w:val="0"/>
          <w:lang w:val="af-ZA"/>
        </w:rPr>
        <w:t>ՁԲ</w:t>
      </w:r>
      <w:r w:rsidR="00034838" w:rsidRPr="00034838">
        <w:rPr>
          <w:rFonts w:ascii="GHEA Grapalat" w:hAnsi="GHEA Grapalat"/>
          <w:i w:val="0"/>
          <w:lang w:val="af-ZA"/>
        </w:rPr>
        <w:t>-23/01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2758E3A" w:rsidR="00642EFE" w:rsidRPr="00A71D81" w:rsidRDefault="00642EFE" w:rsidP="00034838">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07E25">
        <w:rPr>
          <w:rFonts w:ascii="GHEA Grapalat" w:hAnsi="GHEA Grapalat"/>
          <w:i w:val="0"/>
          <w:lang w:val="af-ZA"/>
        </w:rPr>
        <w:t>«</w:t>
      </w:r>
      <w:r w:rsidR="0018786E">
        <w:rPr>
          <w:rFonts w:ascii="GHEA Grapalat" w:hAnsi="GHEA Grapalat"/>
          <w:i w:val="0"/>
          <w:lang w:val="ru-RU"/>
        </w:rPr>
        <w:t>Սիսի</w:t>
      </w:r>
      <w:r w:rsidR="0018786E" w:rsidRPr="0018786E">
        <w:rPr>
          <w:rFonts w:ascii="GHEA Grapalat" w:hAnsi="GHEA Grapalat"/>
          <w:i w:val="0"/>
          <w:lang w:val="af-ZA"/>
        </w:rPr>
        <w:t xml:space="preserve"> </w:t>
      </w:r>
      <w:r w:rsidR="00C07E25">
        <w:rPr>
          <w:rFonts w:ascii="GHEA Grapalat" w:hAnsi="GHEA Grapalat"/>
          <w:i w:val="0"/>
          <w:lang w:val="af-ZA"/>
        </w:rPr>
        <w:t xml:space="preserve"> ԲԱ» ՀՈԱԿ-ը</w:t>
      </w:r>
      <w:r w:rsidR="00C07E25" w:rsidRPr="00034838">
        <w:rPr>
          <w:rFonts w:ascii="GHEA Grapalat" w:hAnsi="GHEA Grapalat"/>
          <w:i w:val="0"/>
          <w:lang w:val="af-ZA"/>
        </w:rPr>
        <w:t xml:space="preserve"> </w:t>
      </w:r>
      <w:r w:rsidRPr="00A71D81">
        <w:rPr>
          <w:rFonts w:ascii="GHEA Grapalat" w:hAnsi="GHEA Grapalat"/>
          <w:i w:val="0"/>
          <w:lang w:val="af-ZA"/>
        </w:rPr>
        <w:t>, որը գտնվում է</w:t>
      </w:r>
      <w:r w:rsidR="00034838" w:rsidRPr="00034838">
        <w:rPr>
          <w:rFonts w:ascii="GHEA Grapalat" w:hAnsi="GHEA Grapalat"/>
          <w:i w:val="0"/>
          <w:lang w:val="af-ZA"/>
        </w:rPr>
        <w:t xml:space="preserve"> </w:t>
      </w:r>
      <w:r w:rsidR="00C07E25">
        <w:rPr>
          <w:rFonts w:ascii="GHEA Grapalat" w:hAnsi="GHEA Grapalat"/>
          <w:i w:val="0"/>
          <w:lang w:val="af-ZA"/>
        </w:rPr>
        <w:t xml:space="preserve">Արարատի մարզ գ. </w:t>
      </w:r>
      <w:r w:rsidR="0018786E">
        <w:rPr>
          <w:rFonts w:ascii="GHEA Grapalat" w:hAnsi="GHEA Grapalat"/>
          <w:i w:val="0"/>
          <w:lang w:val="ru-RU"/>
        </w:rPr>
        <w:t>Սիս</w:t>
      </w:r>
      <w:r w:rsidR="0018786E" w:rsidRPr="0018786E">
        <w:rPr>
          <w:rFonts w:ascii="GHEA Grapalat" w:hAnsi="GHEA Grapalat"/>
          <w:i w:val="0"/>
          <w:lang w:val="af-ZA"/>
        </w:rPr>
        <w:t xml:space="preserve"> </w:t>
      </w:r>
      <w:r w:rsidR="0018786E">
        <w:rPr>
          <w:rFonts w:ascii="GHEA Grapalat" w:hAnsi="GHEA Grapalat"/>
          <w:i w:val="0"/>
          <w:lang w:val="ru-RU"/>
        </w:rPr>
        <w:t>Մասիսի</w:t>
      </w:r>
      <w:r w:rsidR="0018786E" w:rsidRPr="0018786E">
        <w:rPr>
          <w:rFonts w:ascii="GHEA Grapalat" w:hAnsi="GHEA Grapalat"/>
          <w:i w:val="0"/>
          <w:lang w:val="af-ZA"/>
        </w:rPr>
        <w:t xml:space="preserve"> </w:t>
      </w:r>
      <w:r w:rsidR="0018786E">
        <w:rPr>
          <w:rFonts w:ascii="GHEA Grapalat" w:hAnsi="GHEA Grapalat"/>
          <w:i w:val="0"/>
          <w:lang w:val="ru-RU"/>
        </w:rPr>
        <w:t>խճ</w:t>
      </w:r>
      <w:r w:rsidR="0018786E" w:rsidRPr="0018786E">
        <w:rPr>
          <w:rFonts w:ascii="GHEA Grapalat" w:hAnsi="GHEA Grapalat"/>
          <w:i w:val="0"/>
          <w:lang w:val="af-ZA"/>
        </w:rPr>
        <w:t xml:space="preserve">. 2 </w:t>
      </w:r>
      <w:r w:rsidR="0018786E">
        <w:rPr>
          <w:rFonts w:ascii="GHEA Grapalat" w:hAnsi="GHEA Grapalat"/>
          <w:i w:val="0"/>
          <w:lang w:val="ru-RU"/>
        </w:rPr>
        <w:t>նրբ</w:t>
      </w:r>
      <w:r w:rsidR="0018786E" w:rsidRPr="0018786E">
        <w:rPr>
          <w:rFonts w:ascii="GHEA Grapalat" w:hAnsi="GHEA Grapalat"/>
          <w:i w:val="0"/>
          <w:lang w:val="af-ZA"/>
        </w:rPr>
        <w:t xml:space="preserve">. 2 </w:t>
      </w:r>
      <w:r w:rsidR="0018786E">
        <w:rPr>
          <w:rFonts w:ascii="GHEA Grapalat" w:hAnsi="GHEA Grapalat"/>
          <w:i w:val="0"/>
          <w:lang w:val="ru-RU"/>
        </w:rPr>
        <w:t>մասնաշենք</w:t>
      </w:r>
      <w:r w:rsidR="0018786E" w:rsidRPr="0018786E">
        <w:rPr>
          <w:rFonts w:ascii="GHEA Grapalat" w:hAnsi="GHEA Grapalat"/>
          <w:i w:val="0"/>
          <w:lang w:val="af-ZA"/>
        </w:rPr>
        <w:t xml:space="preserve"> </w:t>
      </w:r>
      <w:r w:rsidRPr="00A71D81">
        <w:rPr>
          <w:rFonts w:ascii="GHEA Grapalat" w:hAnsi="GHEA Grapalat"/>
          <w:i w:val="0"/>
          <w:lang w:val="af-ZA"/>
        </w:rPr>
        <w:t>հասցեում,</w:t>
      </w:r>
      <w:r w:rsidR="00034838" w:rsidRPr="00034838">
        <w:rPr>
          <w:rFonts w:ascii="GHEA Grapalat" w:hAnsi="GHEA Grapalat"/>
          <w:i w:val="0"/>
          <w:lang w:val="af-ZA"/>
        </w:rPr>
        <w:t xml:space="preserve"> </w:t>
      </w:r>
      <w:r w:rsidRPr="00A71D81">
        <w:rPr>
          <w:rFonts w:ascii="GHEA Grapalat" w:hAnsi="GHEA Grapalat"/>
          <w:i w:val="0"/>
          <w:lang w:val="af-ZA"/>
        </w:rPr>
        <w:t xml:space="preserve">հայտարարում է </w:t>
      </w:r>
      <w:r w:rsidR="00034838">
        <w:rPr>
          <w:rFonts w:ascii="GHEA Grapalat" w:hAnsi="GHEA Grapalat"/>
          <w:i w:val="0"/>
          <w:lang w:val="ru-RU"/>
        </w:rPr>
        <w:t>գնանշման</w:t>
      </w:r>
      <w:r w:rsidR="00034838" w:rsidRPr="00034838">
        <w:rPr>
          <w:rFonts w:ascii="GHEA Grapalat" w:hAnsi="GHEA Grapalat"/>
          <w:i w:val="0"/>
          <w:lang w:val="af-ZA"/>
        </w:rPr>
        <w:t xml:space="preserve"> </w:t>
      </w:r>
      <w:r w:rsidR="00034838">
        <w:rPr>
          <w:rFonts w:ascii="GHEA Grapalat" w:hAnsi="GHEA Grapalat"/>
          <w:i w:val="0"/>
          <w:lang w:val="ru-RU"/>
        </w:rPr>
        <w:t>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55C741D8" w:rsidR="00496E18" w:rsidRPr="00034838"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034838">
        <w:rPr>
          <w:rFonts w:ascii="GHEA Grapalat" w:hAnsi="GHEA Grapalat"/>
          <w:i w:val="0"/>
          <w:lang w:val="af-ZA"/>
        </w:rPr>
        <w:t>դեղորայքի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2A5288E5" w:rsidR="000E2427" w:rsidRPr="00786AE3"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611BE3D2" w:rsidR="00332EE7" w:rsidRPr="00A71D81" w:rsidRDefault="00332EE7" w:rsidP="00034838">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C07E25">
        <w:rPr>
          <w:rFonts w:ascii="GHEA Grapalat" w:hAnsi="GHEA Grapalat"/>
          <w:i w:val="0"/>
          <w:lang w:val="af-ZA"/>
        </w:rPr>
        <w:t xml:space="preserve">Արարատի մարզ </w:t>
      </w:r>
      <w:r w:rsidR="0018786E">
        <w:rPr>
          <w:rFonts w:ascii="GHEA Grapalat" w:hAnsi="GHEA Grapalat"/>
          <w:i w:val="0"/>
          <w:lang w:val="af-ZA"/>
        </w:rPr>
        <w:t xml:space="preserve">գ. </w:t>
      </w:r>
      <w:r w:rsidR="0018786E">
        <w:rPr>
          <w:rFonts w:ascii="GHEA Grapalat" w:hAnsi="GHEA Grapalat"/>
          <w:i w:val="0"/>
          <w:lang w:val="ru-RU"/>
        </w:rPr>
        <w:t>Սիս</w:t>
      </w:r>
      <w:r w:rsidR="0018786E" w:rsidRPr="0018786E">
        <w:rPr>
          <w:rFonts w:ascii="GHEA Grapalat" w:hAnsi="GHEA Grapalat"/>
          <w:i w:val="0"/>
          <w:lang w:val="af-ZA"/>
        </w:rPr>
        <w:t xml:space="preserve"> </w:t>
      </w:r>
      <w:r w:rsidR="0018786E">
        <w:rPr>
          <w:rFonts w:ascii="GHEA Grapalat" w:hAnsi="GHEA Grapalat"/>
          <w:i w:val="0"/>
          <w:lang w:val="ru-RU"/>
        </w:rPr>
        <w:t>Մասիսի</w:t>
      </w:r>
      <w:r w:rsidR="0018786E" w:rsidRPr="0018786E">
        <w:rPr>
          <w:rFonts w:ascii="GHEA Grapalat" w:hAnsi="GHEA Grapalat"/>
          <w:i w:val="0"/>
          <w:lang w:val="af-ZA"/>
        </w:rPr>
        <w:t xml:space="preserve"> </w:t>
      </w:r>
      <w:r w:rsidR="0018786E">
        <w:rPr>
          <w:rFonts w:ascii="GHEA Grapalat" w:hAnsi="GHEA Grapalat"/>
          <w:i w:val="0"/>
          <w:lang w:val="ru-RU"/>
        </w:rPr>
        <w:t>խճ</w:t>
      </w:r>
      <w:r w:rsidR="0018786E" w:rsidRPr="0018786E">
        <w:rPr>
          <w:rFonts w:ascii="GHEA Grapalat" w:hAnsi="GHEA Grapalat"/>
          <w:i w:val="0"/>
          <w:lang w:val="af-ZA"/>
        </w:rPr>
        <w:t xml:space="preserve">. 2 </w:t>
      </w:r>
      <w:r w:rsidR="0018786E">
        <w:rPr>
          <w:rFonts w:ascii="GHEA Grapalat" w:hAnsi="GHEA Grapalat"/>
          <w:i w:val="0"/>
          <w:lang w:val="ru-RU"/>
        </w:rPr>
        <w:t>նրբ</w:t>
      </w:r>
      <w:r w:rsidR="0018786E" w:rsidRPr="0018786E">
        <w:rPr>
          <w:rFonts w:ascii="GHEA Grapalat" w:hAnsi="GHEA Grapalat"/>
          <w:i w:val="0"/>
          <w:lang w:val="af-ZA"/>
        </w:rPr>
        <w:t xml:space="preserve">. 2 </w:t>
      </w:r>
      <w:r w:rsidR="0018786E">
        <w:rPr>
          <w:rFonts w:ascii="GHEA Grapalat" w:hAnsi="GHEA Grapalat"/>
          <w:i w:val="0"/>
          <w:lang w:val="ru-RU"/>
        </w:rPr>
        <w:t>մասնաշենք</w:t>
      </w:r>
      <w:r w:rsidR="00C07E25" w:rsidRPr="00A71D81">
        <w:rPr>
          <w:rFonts w:ascii="GHEA Grapalat" w:hAnsi="GHEA Grapalat"/>
          <w:i w:val="0"/>
          <w:lang w:val="af-ZA"/>
        </w:rPr>
        <w:t xml:space="preserve"> </w:t>
      </w:r>
      <w:r w:rsidR="00034838" w:rsidRPr="00034838">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034838" w:rsidRPr="00034838">
        <w:rPr>
          <w:rFonts w:ascii="GHEA Grapalat" w:hAnsi="GHEA Grapalat"/>
          <w:i w:val="0"/>
          <w:lang w:val="af-ZA"/>
        </w:rPr>
        <w:t>7</w:t>
      </w:r>
      <w:r w:rsidRPr="00A71D81">
        <w:rPr>
          <w:rFonts w:ascii="GHEA Grapalat" w:hAnsi="GHEA Grapalat"/>
          <w:i w:val="0"/>
          <w:lang w:val="af-ZA"/>
        </w:rPr>
        <w:t xml:space="preserve">-րդ օրվա ժամը </w:t>
      </w:r>
      <w:r w:rsidR="00034838" w:rsidRPr="00034838">
        <w:rPr>
          <w:rFonts w:ascii="GHEA Grapalat" w:hAnsi="GHEA Grapalat"/>
          <w:i w:val="0"/>
          <w:lang w:val="af-ZA"/>
        </w:rPr>
        <w:t>1</w:t>
      </w:r>
      <w:r w:rsidR="00C07E25" w:rsidRPr="00C07E25">
        <w:rPr>
          <w:rFonts w:ascii="GHEA Grapalat" w:hAnsi="GHEA Grapalat"/>
          <w:i w:val="0"/>
          <w:lang w:val="af-ZA"/>
        </w:rPr>
        <w:t>5</w:t>
      </w:r>
      <w:r w:rsidR="00034838" w:rsidRPr="00034838">
        <w:rPr>
          <w:rFonts w:ascii="GHEA Grapalat" w:hAnsi="GHEA Grapalat"/>
          <w:i w:val="0"/>
          <w:lang w:val="af-ZA"/>
        </w:rPr>
        <w:t>:</w:t>
      </w:r>
      <w:r w:rsidR="00C07E25" w:rsidRPr="00C07E25">
        <w:rPr>
          <w:rFonts w:ascii="GHEA Grapalat" w:hAnsi="GHEA Grapalat"/>
          <w:i w:val="0"/>
          <w:lang w:val="af-ZA"/>
        </w:rPr>
        <w:t>3</w:t>
      </w:r>
      <w:r w:rsidR="00034838" w:rsidRPr="00034838">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9D3C97D"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07E25">
        <w:rPr>
          <w:rFonts w:ascii="GHEA Grapalat" w:hAnsi="GHEA Grapalat"/>
          <w:i w:val="0"/>
          <w:lang w:val="af-ZA"/>
        </w:rPr>
        <w:t xml:space="preserve">Արարատի մարզ </w:t>
      </w:r>
      <w:r w:rsidR="0018786E">
        <w:rPr>
          <w:rFonts w:ascii="GHEA Grapalat" w:hAnsi="GHEA Grapalat"/>
          <w:i w:val="0"/>
          <w:lang w:val="af-ZA"/>
        </w:rPr>
        <w:t xml:space="preserve">գ. </w:t>
      </w:r>
      <w:r w:rsidR="0018786E">
        <w:rPr>
          <w:rFonts w:ascii="GHEA Grapalat" w:hAnsi="GHEA Grapalat"/>
          <w:i w:val="0"/>
          <w:lang w:val="ru-RU"/>
        </w:rPr>
        <w:t>Սիս</w:t>
      </w:r>
      <w:r w:rsidR="0018786E" w:rsidRPr="0018786E">
        <w:rPr>
          <w:rFonts w:ascii="GHEA Grapalat" w:hAnsi="GHEA Grapalat"/>
          <w:i w:val="0"/>
          <w:lang w:val="af-ZA"/>
        </w:rPr>
        <w:t xml:space="preserve"> </w:t>
      </w:r>
      <w:r w:rsidR="0018786E">
        <w:rPr>
          <w:rFonts w:ascii="GHEA Grapalat" w:hAnsi="GHEA Grapalat"/>
          <w:i w:val="0"/>
          <w:lang w:val="ru-RU"/>
        </w:rPr>
        <w:t>Մասիսի</w:t>
      </w:r>
      <w:r w:rsidR="0018786E" w:rsidRPr="0018786E">
        <w:rPr>
          <w:rFonts w:ascii="GHEA Grapalat" w:hAnsi="GHEA Grapalat"/>
          <w:i w:val="0"/>
          <w:lang w:val="af-ZA"/>
        </w:rPr>
        <w:t xml:space="preserve"> </w:t>
      </w:r>
      <w:r w:rsidR="0018786E">
        <w:rPr>
          <w:rFonts w:ascii="GHEA Grapalat" w:hAnsi="GHEA Grapalat"/>
          <w:i w:val="0"/>
          <w:lang w:val="ru-RU"/>
        </w:rPr>
        <w:t>խճ</w:t>
      </w:r>
      <w:r w:rsidR="0018786E" w:rsidRPr="0018786E">
        <w:rPr>
          <w:rFonts w:ascii="GHEA Grapalat" w:hAnsi="GHEA Grapalat"/>
          <w:i w:val="0"/>
          <w:lang w:val="af-ZA"/>
        </w:rPr>
        <w:t xml:space="preserve">. 2 </w:t>
      </w:r>
      <w:r w:rsidR="0018786E">
        <w:rPr>
          <w:rFonts w:ascii="GHEA Grapalat" w:hAnsi="GHEA Grapalat"/>
          <w:i w:val="0"/>
          <w:lang w:val="ru-RU"/>
        </w:rPr>
        <w:t>նրբ</w:t>
      </w:r>
      <w:r w:rsidR="0018786E" w:rsidRPr="0018786E">
        <w:rPr>
          <w:rFonts w:ascii="GHEA Grapalat" w:hAnsi="GHEA Grapalat"/>
          <w:i w:val="0"/>
          <w:lang w:val="af-ZA"/>
        </w:rPr>
        <w:t xml:space="preserve">. 2 </w:t>
      </w:r>
      <w:r w:rsidR="0018786E">
        <w:rPr>
          <w:rFonts w:ascii="GHEA Grapalat" w:hAnsi="GHEA Grapalat"/>
          <w:i w:val="0"/>
          <w:lang w:val="ru-RU"/>
        </w:rPr>
        <w:t>մասնաշենք</w:t>
      </w:r>
      <w:r w:rsidR="00C07E25" w:rsidRPr="00A71D81">
        <w:rPr>
          <w:rFonts w:ascii="GHEA Grapalat" w:hAnsi="GHEA Grapalat"/>
          <w:i w:val="0"/>
          <w:lang w:val="af-ZA"/>
        </w:rPr>
        <w:t xml:space="preserve"> </w:t>
      </w:r>
      <w:r w:rsidRPr="00A71D81">
        <w:rPr>
          <w:rFonts w:ascii="GHEA Grapalat" w:hAnsi="GHEA Grapalat"/>
          <w:i w:val="0"/>
          <w:lang w:val="af-ZA"/>
        </w:rPr>
        <w:t>հասցեում,  «</w:t>
      </w:r>
      <w:r w:rsidR="00034838" w:rsidRPr="00034838">
        <w:rPr>
          <w:rFonts w:ascii="GHEA Grapalat" w:hAnsi="GHEA Grapalat"/>
          <w:i w:val="0"/>
          <w:lang w:val="af-ZA"/>
        </w:rPr>
        <w:t>202</w:t>
      </w:r>
      <w:r w:rsidR="0018786E" w:rsidRPr="0018786E">
        <w:rPr>
          <w:rFonts w:ascii="GHEA Grapalat" w:hAnsi="GHEA Grapalat"/>
          <w:i w:val="0"/>
          <w:lang w:val="af-ZA"/>
        </w:rPr>
        <w:t>3</w:t>
      </w:r>
      <w:r w:rsidRPr="00A71D81">
        <w:rPr>
          <w:rFonts w:ascii="GHEA Grapalat" w:hAnsi="GHEA Grapalat"/>
          <w:i w:val="0"/>
          <w:lang w:val="af-ZA"/>
        </w:rPr>
        <w:t>» «</w:t>
      </w:r>
      <w:r w:rsidR="0018786E">
        <w:rPr>
          <w:rFonts w:ascii="GHEA Grapalat" w:hAnsi="GHEA Grapalat"/>
          <w:i w:val="0"/>
          <w:lang w:val="ru-RU"/>
        </w:rPr>
        <w:t>հունվա</w:t>
      </w:r>
      <w:r w:rsidR="00034838">
        <w:rPr>
          <w:rFonts w:ascii="GHEA Grapalat" w:hAnsi="GHEA Grapalat"/>
          <w:i w:val="0"/>
          <w:lang w:val="ru-RU"/>
        </w:rPr>
        <w:t>րի</w:t>
      </w:r>
      <w:r w:rsidRPr="00A71D81">
        <w:rPr>
          <w:rFonts w:ascii="GHEA Grapalat" w:hAnsi="GHEA Grapalat"/>
          <w:i w:val="0"/>
          <w:lang w:val="af-ZA"/>
        </w:rPr>
        <w:t>» «</w:t>
      </w:r>
      <w:r w:rsidR="0018786E" w:rsidRPr="0018786E">
        <w:rPr>
          <w:rFonts w:ascii="GHEA Grapalat" w:hAnsi="GHEA Grapalat"/>
          <w:i w:val="0"/>
          <w:lang w:val="af-ZA"/>
        </w:rPr>
        <w:t>11</w:t>
      </w:r>
      <w:r w:rsidRPr="00A71D81">
        <w:rPr>
          <w:rFonts w:ascii="GHEA Grapalat" w:hAnsi="GHEA Grapalat"/>
          <w:i w:val="0"/>
          <w:lang w:val="af-ZA"/>
        </w:rPr>
        <w:t xml:space="preserve">»-ին ժամը  </w:t>
      </w:r>
      <w:r w:rsidR="00C07E25">
        <w:rPr>
          <w:rFonts w:ascii="GHEA Grapalat" w:hAnsi="GHEA Grapalat"/>
          <w:i w:val="0"/>
          <w:lang w:val="af-ZA"/>
        </w:rPr>
        <w:t>1</w:t>
      </w:r>
      <w:r w:rsidR="00C07E25" w:rsidRPr="00C07E25">
        <w:rPr>
          <w:rFonts w:ascii="GHEA Grapalat" w:hAnsi="GHEA Grapalat"/>
          <w:i w:val="0"/>
          <w:lang w:val="af-ZA"/>
        </w:rPr>
        <w:t>5</w:t>
      </w:r>
      <w:r w:rsidR="00034838" w:rsidRPr="00034838">
        <w:rPr>
          <w:rFonts w:ascii="GHEA Grapalat" w:hAnsi="GHEA Grapalat"/>
          <w:i w:val="0"/>
          <w:lang w:val="af-ZA"/>
        </w:rPr>
        <w:t>:</w:t>
      </w:r>
      <w:r w:rsidR="00C07E25" w:rsidRPr="00C07E25">
        <w:rPr>
          <w:rFonts w:ascii="GHEA Grapalat" w:hAnsi="GHEA Grapalat"/>
          <w:i w:val="0"/>
          <w:lang w:val="af-ZA"/>
        </w:rPr>
        <w:t>3</w:t>
      </w:r>
      <w:r w:rsidR="00034838" w:rsidRPr="00034838">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6EC5CB7" w:rsidR="009F18D0" w:rsidRPr="00A71D81" w:rsidRDefault="00754697" w:rsidP="00034838">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034838" w:rsidRPr="00034838">
        <w:rPr>
          <w:rFonts w:ascii="GHEA Grapalat" w:hAnsi="GHEA Grapalat"/>
          <w:i w:val="0"/>
          <w:lang w:val="hy-AM"/>
        </w:rPr>
        <w:t xml:space="preserve"> Էմմա</w:t>
      </w:r>
      <w:r w:rsidR="00034838" w:rsidRPr="006C57FC">
        <w:rPr>
          <w:rFonts w:ascii="GHEA Grapalat" w:hAnsi="GHEA Grapalat"/>
          <w:i w:val="0"/>
          <w:lang w:val="af-ZA"/>
        </w:rPr>
        <w:t xml:space="preserve"> </w:t>
      </w:r>
      <w:r w:rsidR="00034838" w:rsidRPr="00034838">
        <w:rPr>
          <w:rFonts w:ascii="GHEA Grapalat" w:hAnsi="GHEA Grapalat"/>
          <w:i w:val="0"/>
          <w:lang w:val="hy-AM"/>
        </w:rPr>
        <w:t>Մելքոնյանին</w:t>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t xml:space="preserve">             </w:t>
      </w:r>
    </w:p>
    <w:p w14:paraId="30765037" w14:textId="77777777" w:rsidR="00034838" w:rsidRPr="00034838" w:rsidRDefault="00034838" w:rsidP="00034838">
      <w:pPr>
        <w:pStyle w:val="a3"/>
        <w:spacing w:line="240" w:lineRule="auto"/>
        <w:rPr>
          <w:rFonts w:ascii="GHEA Grapalat" w:hAnsi="GHEA Grapalat"/>
          <w:i w:val="0"/>
          <w:lang w:val="af-ZA"/>
        </w:rPr>
      </w:pPr>
      <w:r w:rsidRPr="00A71D81">
        <w:rPr>
          <w:rFonts w:ascii="GHEA Grapalat" w:hAnsi="GHEA Grapalat"/>
          <w:i w:val="0"/>
          <w:lang w:val="af-ZA"/>
        </w:rPr>
        <w:t xml:space="preserve">                                    </w:t>
      </w:r>
      <w:r w:rsidRPr="00034838">
        <w:rPr>
          <w:rFonts w:ascii="GHEA Grapalat" w:hAnsi="GHEA Grapalat"/>
          <w:i w:val="0"/>
          <w:lang w:val="af-ZA"/>
        </w:rPr>
        <w:t xml:space="preserve"> </w:t>
      </w:r>
    </w:p>
    <w:p w14:paraId="1EC1A468" w14:textId="258B5F20" w:rsidR="00034838" w:rsidRPr="00806C62" w:rsidRDefault="00034838" w:rsidP="00034838">
      <w:pPr>
        <w:pStyle w:val="a3"/>
        <w:rPr>
          <w:rFonts w:ascii="GHEA Grapalat" w:hAnsi="GHEA Grapalat"/>
          <w:i w:val="0"/>
          <w:u w:val="single"/>
          <w:lang w:val="af-ZA"/>
        </w:rPr>
      </w:pPr>
      <w:r w:rsidRPr="00034838">
        <w:rPr>
          <w:rFonts w:ascii="GHEA Grapalat" w:hAnsi="GHEA Grapalat"/>
          <w:i w:val="0"/>
          <w:lang w:val="af-ZA"/>
        </w:rPr>
        <w:t xml:space="preserve">                                         </w:t>
      </w:r>
      <w:r w:rsidRPr="00A71D81">
        <w:rPr>
          <w:rFonts w:ascii="GHEA Grapalat" w:hAnsi="GHEA Grapalat"/>
          <w:i w:val="0"/>
          <w:lang w:val="af-ZA"/>
        </w:rPr>
        <w:t xml:space="preserve">  Հեռախոս </w:t>
      </w:r>
      <w:r w:rsidRPr="00806C62">
        <w:rPr>
          <w:rFonts w:ascii="GHEA Grapalat" w:hAnsi="GHEA Grapalat"/>
          <w:i w:val="0"/>
          <w:u w:val="single"/>
          <w:lang w:val="af-ZA"/>
        </w:rPr>
        <w:t>077 04 02 28</w:t>
      </w:r>
    </w:p>
    <w:p w14:paraId="23E00A25" w14:textId="77777777" w:rsidR="00034838" w:rsidRPr="006C57FC" w:rsidRDefault="00034838" w:rsidP="00034838">
      <w:pPr>
        <w:pStyle w:val="a3"/>
        <w:rPr>
          <w:rFonts w:ascii="GHEA Grapalat" w:hAnsi="GHEA Grapalat"/>
          <w:i w:val="0"/>
          <w:lang w:val="af-ZA"/>
        </w:rPr>
      </w:pPr>
      <w:r w:rsidRPr="00A71D81">
        <w:rPr>
          <w:rFonts w:ascii="GHEA Grapalat" w:hAnsi="GHEA Grapalat"/>
          <w:i w:val="0"/>
          <w:lang w:val="af-ZA"/>
        </w:rPr>
        <w:t xml:space="preserve">                                        Էլ. փոստ </w:t>
      </w:r>
      <w:hyperlink r:id="rId9" w:history="1">
        <w:r w:rsidRPr="006C57FC">
          <w:rPr>
            <w:rStyle w:val="a9"/>
            <w:rFonts w:ascii="GHEA Grapalat" w:hAnsi="GHEA Grapalat"/>
            <w:i w:val="0"/>
            <w:lang w:val="af-ZA"/>
          </w:rPr>
          <w:t>emma.melkonyan.95@mail.ru</w:t>
        </w:r>
      </w:hyperlink>
      <w:r w:rsidRPr="006C57FC">
        <w:rPr>
          <w:rFonts w:ascii="GHEA Grapalat" w:hAnsi="GHEA Grapalat"/>
          <w:i w:val="0"/>
          <w:lang w:val="af-ZA"/>
        </w:rPr>
        <w:t xml:space="preserve"> </w:t>
      </w:r>
    </w:p>
    <w:p w14:paraId="293F99B2" w14:textId="23970A2B" w:rsidR="00C07E25" w:rsidRPr="006C57FC" w:rsidRDefault="00034838" w:rsidP="00C07E25">
      <w:pPr>
        <w:pStyle w:val="a3"/>
        <w:spacing w:line="240" w:lineRule="auto"/>
        <w:ind w:firstLine="0"/>
        <w:jc w:val="center"/>
        <w:rPr>
          <w:rFonts w:ascii="GHEA Grapalat" w:hAnsi="GHEA Grapalat"/>
          <w:i w:val="0"/>
          <w:u w:val="single"/>
          <w:lang w:val="af-ZA"/>
        </w:rPr>
      </w:pPr>
      <w:r w:rsidRPr="00806C62">
        <w:rPr>
          <w:rFonts w:ascii="GHEA Grapalat" w:hAnsi="GHEA Grapalat"/>
          <w:i w:val="0"/>
          <w:lang w:val="af-ZA"/>
        </w:rPr>
        <w:t xml:space="preserve">Պատվիրատու ՝ </w:t>
      </w:r>
      <w:r w:rsidR="00C07E25" w:rsidRPr="00806C62">
        <w:rPr>
          <w:rFonts w:ascii="GHEA Grapalat" w:hAnsi="GHEA Grapalat"/>
          <w:i w:val="0"/>
          <w:lang w:val="af-ZA"/>
        </w:rPr>
        <w:t>«</w:t>
      </w:r>
      <w:r w:rsidR="0018786E">
        <w:rPr>
          <w:rFonts w:ascii="GHEA Grapalat" w:hAnsi="GHEA Grapalat"/>
          <w:i w:val="0"/>
          <w:lang w:val="ru-RU"/>
        </w:rPr>
        <w:t>Սիսի</w:t>
      </w:r>
      <w:r w:rsidR="00C07E25">
        <w:rPr>
          <w:rFonts w:ascii="GHEA Grapalat" w:hAnsi="GHEA Grapalat"/>
          <w:i w:val="0"/>
          <w:lang w:val="af-ZA"/>
        </w:rPr>
        <w:t xml:space="preserve"> ԲԱ» ՀՈԱԿ</w:t>
      </w:r>
      <w:r w:rsidR="00C07E25">
        <w:rPr>
          <w:rFonts w:ascii="GHEA Grapalat" w:hAnsi="GHEA Grapalat"/>
          <w:i w:val="0"/>
          <w:u w:val="single"/>
          <w:lang w:val="af-ZA"/>
        </w:rPr>
        <w:t xml:space="preserve">  </w:t>
      </w:r>
    </w:p>
    <w:p w14:paraId="64F1EF4D" w14:textId="22C98D54" w:rsidR="00034838" w:rsidRPr="006C57FC" w:rsidRDefault="00034838" w:rsidP="00034838">
      <w:pPr>
        <w:pStyle w:val="a3"/>
        <w:ind w:firstLine="0"/>
        <w:jc w:val="center"/>
        <w:rPr>
          <w:rFonts w:ascii="GHEA Grapalat" w:hAnsi="GHEA Grapalat"/>
          <w:i w:val="0"/>
          <w:u w:val="single"/>
          <w:lang w:val="af-ZA"/>
        </w:rPr>
      </w:pP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7917E9D0" w14:textId="3B5A750F"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354D5B4B" w:rsidR="00096865" w:rsidRPr="00A71D81" w:rsidRDefault="0018786E" w:rsidP="00EF3662">
      <w:pPr>
        <w:pStyle w:val="aa"/>
        <w:spacing w:after="0"/>
        <w:ind w:firstLine="567"/>
        <w:jc w:val="right"/>
        <w:rPr>
          <w:rFonts w:ascii="GHEA Grapalat" w:hAnsi="GHEA Grapalat" w:cs="Sylfaen"/>
          <w:i/>
          <w:sz w:val="20"/>
          <w:szCs w:val="20"/>
          <w:lang w:val="af-ZA"/>
        </w:rPr>
      </w:pPr>
      <w:r>
        <w:rPr>
          <w:rFonts w:ascii="GHEA Grapalat" w:hAnsi="GHEA Grapalat"/>
          <w:i/>
          <w:sz w:val="22"/>
          <w:lang w:val="ru-RU"/>
        </w:rPr>
        <w:t>Ս</w:t>
      </w:r>
      <w:r w:rsidR="00034838" w:rsidRPr="00034838">
        <w:rPr>
          <w:rFonts w:ascii="GHEA Grapalat" w:hAnsi="GHEA Grapalat"/>
          <w:i/>
          <w:sz w:val="22"/>
          <w:lang w:val="ru-RU"/>
        </w:rPr>
        <w:t>ԲԱ</w:t>
      </w:r>
      <w:r w:rsidR="00034838" w:rsidRPr="00034838">
        <w:rPr>
          <w:rFonts w:ascii="GHEA Grapalat" w:hAnsi="GHEA Grapalat"/>
          <w:i/>
          <w:sz w:val="22"/>
          <w:lang w:val="af-ZA"/>
        </w:rPr>
        <w:t>-</w:t>
      </w:r>
      <w:r w:rsidR="00034838" w:rsidRPr="00034838">
        <w:rPr>
          <w:rFonts w:ascii="GHEA Grapalat" w:hAnsi="GHEA Grapalat"/>
          <w:i/>
          <w:sz w:val="22"/>
          <w:lang w:val="ru-RU"/>
        </w:rPr>
        <w:t>ԳՀ</w:t>
      </w:r>
      <w:r w:rsidR="00034838" w:rsidRPr="00034838">
        <w:rPr>
          <w:rFonts w:ascii="GHEA Grapalat" w:hAnsi="GHEA Grapalat"/>
          <w:sz w:val="22"/>
          <w:lang w:val="af-ZA"/>
        </w:rPr>
        <w:t>ԱՊՁԲ</w:t>
      </w:r>
      <w:r w:rsidR="00034838" w:rsidRPr="00034838">
        <w:rPr>
          <w:rFonts w:ascii="GHEA Grapalat" w:hAnsi="GHEA Grapalat"/>
          <w:i/>
          <w:sz w:val="22"/>
          <w:lang w:val="af-ZA"/>
        </w:rPr>
        <w:t>-23/01</w:t>
      </w:r>
      <w:r w:rsidR="009F18D0" w:rsidRPr="00034838">
        <w:rPr>
          <w:rFonts w:ascii="GHEA Grapalat" w:hAnsi="GHEA Grapalat" w:cs="Sylfaen"/>
          <w:i/>
          <w:sz w:val="18"/>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32B0ED54" w:rsidR="00096865" w:rsidRPr="00A71D81" w:rsidRDefault="00034838"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ru-RU"/>
        </w:rPr>
        <w:t>Գնանշմա</w:t>
      </w:r>
      <w:r w:rsidRPr="00034838">
        <w:rPr>
          <w:rFonts w:ascii="GHEA Grapalat" w:hAnsi="GHEA Grapalat" w:cs="Sylfaen"/>
          <w:i/>
          <w:sz w:val="20"/>
          <w:szCs w:val="20"/>
          <w:lang w:val="af-ZA"/>
        </w:rPr>
        <w:t xml:space="preserve"> </w:t>
      </w:r>
      <w:r>
        <w:rPr>
          <w:rFonts w:ascii="GHEA Grapalat" w:hAnsi="GHEA Grapalat" w:cs="Sylfaen"/>
          <w:i/>
          <w:sz w:val="20"/>
          <w:szCs w:val="20"/>
          <w:lang w:val="ru-RU"/>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35A70823"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034838" w:rsidRPr="00034838">
        <w:rPr>
          <w:rFonts w:ascii="GHEA Grapalat" w:hAnsi="GHEA Grapalat" w:cs="Sylfaen"/>
          <w:i/>
          <w:sz w:val="20"/>
          <w:szCs w:val="20"/>
          <w:lang w:val="af-ZA"/>
        </w:rPr>
        <w:t>2</w:t>
      </w:r>
      <w:r w:rsidR="0018786E" w:rsidRPr="0018786E">
        <w:rPr>
          <w:rFonts w:ascii="GHEA Grapalat" w:hAnsi="GHEA Grapalat" w:cs="Sylfaen"/>
          <w:i/>
          <w:sz w:val="20"/>
          <w:szCs w:val="20"/>
          <w:lang w:val="af-ZA"/>
        </w:rPr>
        <w:t>3</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w:t>
      </w:r>
      <w:r w:rsidR="0018786E">
        <w:rPr>
          <w:rFonts w:ascii="GHEA Grapalat" w:hAnsi="GHEA Grapalat" w:cs="Times Armenian"/>
          <w:i/>
          <w:sz w:val="20"/>
          <w:szCs w:val="20"/>
          <w:lang w:val="ru-RU"/>
        </w:rPr>
        <w:t>հունվարի</w:t>
      </w:r>
      <w:r w:rsidR="0018786E" w:rsidRPr="0018786E">
        <w:rPr>
          <w:rFonts w:ascii="GHEA Grapalat" w:hAnsi="GHEA Grapalat" w:cs="Times Armenian"/>
          <w:i/>
          <w:sz w:val="20"/>
          <w:szCs w:val="20"/>
          <w:lang w:val="af-ZA"/>
        </w:rPr>
        <w:t xml:space="preserve"> 4</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N</w:t>
      </w:r>
      <w:r w:rsidR="00034838" w:rsidRPr="00034838">
        <w:rPr>
          <w:rFonts w:ascii="GHEA Grapalat" w:hAnsi="GHEA Grapalat" w:cs="Times Armenian"/>
          <w:i/>
          <w:sz w:val="20"/>
          <w:szCs w:val="20"/>
          <w:lang w:val="af-ZA"/>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0999F607" w:rsidR="00096865" w:rsidRPr="00786AE3" w:rsidRDefault="00A76C15" w:rsidP="00EF3662">
      <w:pPr>
        <w:pStyle w:val="aa"/>
        <w:ind w:right="-7" w:firstLine="567"/>
        <w:jc w:val="center"/>
        <w:rPr>
          <w:rFonts w:ascii="GHEA Grapalat" w:hAnsi="GHEA Grapalat"/>
          <w:lang w:val="af-ZA"/>
        </w:rPr>
      </w:pPr>
      <w:r w:rsidRPr="00A71D81">
        <w:rPr>
          <w:rFonts w:ascii="GHEA Grapalat" w:hAnsi="GHEA Grapalat" w:cs="Times Armenian"/>
          <w:i/>
          <w:lang w:val="af-ZA"/>
        </w:rPr>
        <w:t>«</w:t>
      </w:r>
      <w:r w:rsidR="0018786E">
        <w:rPr>
          <w:rFonts w:ascii="GHEA Grapalat" w:hAnsi="GHEA Grapalat" w:cs="Times Armenian"/>
          <w:i/>
          <w:lang w:val="ru-RU"/>
        </w:rPr>
        <w:t>ՍԻՍԻ</w:t>
      </w:r>
      <w:r w:rsidR="00034838" w:rsidRPr="00034838">
        <w:rPr>
          <w:rFonts w:ascii="GHEA Grapalat" w:hAnsi="GHEA Grapalat" w:cs="Times Armenian"/>
          <w:i/>
          <w:lang w:val="af-ZA"/>
        </w:rPr>
        <w:t xml:space="preserve"> </w:t>
      </w:r>
      <w:r w:rsidR="00034838" w:rsidRPr="00034838">
        <w:rPr>
          <w:rFonts w:ascii="GHEA Grapalat" w:hAnsi="GHEA Grapalat" w:cs="Times Armenian"/>
          <w:i/>
          <w:lang w:val="ru-RU"/>
        </w:rPr>
        <w:t>ԲԱ</w:t>
      </w:r>
      <w:r w:rsidRPr="00A71D81">
        <w:rPr>
          <w:rFonts w:ascii="GHEA Grapalat" w:hAnsi="GHEA Grapalat" w:cs="Sylfaen"/>
          <w:i/>
          <w:lang w:val="af-ZA"/>
        </w:rPr>
        <w:t>»</w:t>
      </w:r>
      <w:r w:rsidR="00034838" w:rsidRPr="00786AE3">
        <w:rPr>
          <w:rFonts w:ascii="GHEA Grapalat" w:hAnsi="GHEA Grapalat" w:cs="Sylfaen"/>
          <w:i/>
          <w:lang w:val="af-ZA"/>
        </w:rPr>
        <w:t xml:space="preserve"> </w:t>
      </w:r>
      <w:r w:rsidR="00034838">
        <w:rPr>
          <w:rFonts w:ascii="GHEA Grapalat" w:hAnsi="GHEA Grapalat" w:cs="Sylfaen"/>
          <w:i/>
          <w:lang w:val="ru-RU"/>
        </w:rPr>
        <w:t>ՀՈԱԿ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39CA0372" w:rsidR="00096865" w:rsidRPr="00034838" w:rsidRDefault="00034838" w:rsidP="00034838">
      <w:pPr>
        <w:pStyle w:val="aa"/>
        <w:ind w:right="-7" w:firstLine="567"/>
        <w:jc w:val="center"/>
        <w:rPr>
          <w:rFonts w:ascii="GHEA Grapalat" w:hAnsi="GHEA Grapalat"/>
          <w:lang w:val="af-ZA"/>
        </w:rPr>
      </w:pPr>
      <w:r w:rsidRPr="00034838">
        <w:rPr>
          <w:rFonts w:ascii="GHEA Grapalat" w:hAnsi="GHEA Grapalat" w:cs="Times Armenian"/>
          <w:lang w:val="af-ZA"/>
        </w:rPr>
        <w:t>«</w:t>
      </w:r>
      <w:r w:rsidR="0018786E">
        <w:rPr>
          <w:rFonts w:ascii="GHEA Grapalat" w:hAnsi="GHEA Grapalat" w:cs="Times Armenian"/>
          <w:lang w:val="ru-RU"/>
        </w:rPr>
        <w:t>ՍԻՍ</w:t>
      </w:r>
      <w:r w:rsidR="00C07E25">
        <w:rPr>
          <w:rFonts w:ascii="GHEA Grapalat" w:hAnsi="GHEA Grapalat" w:cs="Times Armenian"/>
          <w:lang w:val="ru-RU"/>
        </w:rPr>
        <w:t>Ի</w:t>
      </w:r>
      <w:r w:rsidRPr="00034838">
        <w:rPr>
          <w:rFonts w:ascii="GHEA Grapalat" w:hAnsi="GHEA Grapalat" w:cs="Times Armenian"/>
          <w:lang w:val="af-ZA"/>
        </w:rPr>
        <w:t xml:space="preserve"> </w:t>
      </w:r>
      <w:r w:rsidRPr="00034838">
        <w:rPr>
          <w:rFonts w:ascii="GHEA Grapalat" w:hAnsi="GHEA Grapalat" w:cs="Times Armenian"/>
          <w:lang w:val="ru-RU"/>
        </w:rPr>
        <w:t>ԲԱ</w:t>
      </w:r>
      <w:r w:rsidRPr="00034838">
        <w:rPr>
          <w:rFonts w:ascii="GHEA Grapalat" w:hAnsi="GHEA Grapalat" w:cs="Sylfaen"/>
          <w:lang w:val="af-ZA"/>
        </w:rPr>
        <w:t xml:space="preserve">» </w:t>
      </w:r>
      <w:r w:rsidRPr="00034838">
        <w:rPr>
          <w:rFonts w:ascii="GHEA Grapalat" w:hAnsi="GHEA Grapalat" w:cs="Sylfaen"/>
          <w:lang w:val="ru-RU"/>
        </w:rPr>
        <w:t>ՀՈԱԿ</w:t>
      </w:r>
      <w:r w:rsidRPr="00034838">
        <w:rPr>
          <w:rFonts w:ascii="GHEA Grapalat" w:hAnsi="GHEA Grapalat"/>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Pr>
          <w:rFonts w:ascii="GHEA Grapalat" w:hAnsi="GHEA Grapalat" w:cs="Sylfaen"/>
          <w:lang w:val="ru-RU"/>
        </w:rPr>
        <w:t>ԴԵՂՈՐԱՅՔԻ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Pr>
          <w:rFonts w:ascii="GHEA Grapalat" w:hAnsi="GHEA Grapalat" w:cs="Sylfaen"/>
          <w:lang w:val="ru-RU"/>
        </w:rPr>
        <w:t>ԳՆԱՆՇՄԱՆ</w:t>
      </w:r>
      <w:r w:rsidRPr="00034838">
        <w:rPr>
          <w:rFonts w:ascii="GHEA Grapalat" w:hAnsi="GHEA Grapalat" w:cs="Sylfaen"/>
          <w:lang w:val="af-ZA"/>
        </w:rPr>
        <w:t xml:space="preserve"> </w:t>
      </w:r>
      <w:r>
        <w:rPr>
          <w:rFonts w:ascii="GHEA Grapalat" w:hAnsi="GHEA Grapalat" w:cs="Sylfaen"/>
          <w:lang w:val="ru-RU"/>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23782900" w:rsidR="00096865" w:rsidRPr="00034838" w:rsidRDefault="00034838" w:rsidP="00034838">
      <w:pPr>
        <w:ind w:firstLine="567"/>
        <w:jc w:val="center"/>
        <w:rPr>
          <w:rFonts w:ascii="GHEA Grapalat" w:hAnsi="GHEA Grapalat"/>
          <w:sz w:val="20"/>
          <w:lang w:val="af-ZA"/>
        </w:rPr>
      </w:pPr>
      <w:r w:rsidRPr="00034838">
        <w:rPr>
          <w:rFonts w:ascii="GHEA Grapalat" w:hAnsi="GHEA Grapalat" w:cs="Times Armenian"/>
          <w:b/>
          <w:sz w:val="20"/>
          <w:lang w:val="af-ZA"/>
        </w:rPr>
        <w:t>«</w:t>
      </w:r>
      <w:r w:rsidR="0018786E">
        <w:rPr>
          <w:rFonts w:ascii="GHEA Grapalat" w:hAnsi="GHEA Grapalat" w:cs="Times Armenian"/>
          <w:b/>
          <w:sz w:val="20"/>
          <w:lang w:val="ru-RU"/>
        </w:rPr>
        <w:t>ՍԻՍԻ</w:t>
      </w:r>
      <w:r w:rsidR="0018786E" w:rsidRPr="0018786E">
        <w:rPr>
          <w:rFonts w:ascii="GHEA Grapalat" w:hAnsi="GHEA Grapalat" w:cs="Times Armenian"/>
          <w:b/>
          <w:sz w:val="20"/>
          <w:lang w:val="af-ZA"/>
        </w:rPr>
        <w:t xml:space="preserve"> </w:t>
      </w:r>
      <w:r w:rsidR="0018786E">
        <w:rPr>
          <w:rFonts w:ascii="GHEA Grapalat" w:hAnsi="GHEA Grapalat" w:cs="Times Armenian"/>
          <w:b/>
          <w:sz w:val="20"/>
          <w:lang w:val="ru-RU"/>
        </w:rPr>
        <w:t>ԲԱ</w:t>
      </w:r>
      <w:r w:rsidRPr="00034838">
        <w:rPr>
          <w:rFonts w:ascii="GHEA Grapalat" w:hAnsi="GHEA Grapalat" w:cs="Sylfaen"/>
          <w:b/>
          <w:sz w:val="20"/>
          <w:lang w:val="af-ZA"/>
        </w:rPr>
        <w:t xml:space="preserve">» </w:t>
      </w:r>
      <w:r w:rsidRPr="00034838">
        <w:rPr>
          <w:rFonts w:ascii="GHEA Grapalat" w:hAnsi="GHEA Grapalat" w:cs="Sylfaen"/>
          <w:b/>
          <w:sz w:val="20"/>
          <w:lang w:val="ru-RU"/>
        </w:rPr>
        <w:t>ՀՈԱԿ</w:t>
      </w:r>
      <w:r w:rsidRPr="00034838">
        <w:rPr>
          <w:rFonts w:ascii="GHEA Grapalat" w:hAnsi="GHEA Grapalat"/>
          <w:b/>
          <w:sz w:val="20"/>
          <w:lang w:val="af-ZA"/>
        </w:rPr>
        <w:t>-</w:t>
      </w:r>
      <w:r w:rsidRPr="00034838">
        <w:rPr>
          <w:rFonts w:ascii="GHEA Grapalat" w:hAnsi="GHEA Grapalat" w:cs="Sylfaen"/>
          <w:b/>
          <w:sz w:val="20"/>
        </w:rPr>
        <w:t>Ի</w:t>
      </w:r>
      <w:r w:rsidR="00160AE4" w:rsidRPr="00034838">
        <w:rPr>
          <w:rFonts w:ascii="GHEA Grapalat" w:hAnsi="GHEA Grapalat"/>
          <w:sz w:val="16"/>
          <w:lang w:val="af-ZA"/>
        </w:rPr>
        <w:t xml:space="preserve"> </w:t>
      </w:r>
      <w:r w:rsidR="00160AE4" w:rsidRPr="00A71D81">
        <w:rPr>
          <w:rFonts w:ascii="GHEA Grapalat" w:hAnsi="GHEA Grapalat"/>
          <w:b/>
          <w:sz w:val="20"/>
          <w:lang w:val="af-ZA"/>
        </w:rPr>
        <w:t>ԿԱՐԻՔՆԵՐԻ ՀԱՄԱՐ</w:t>
      </w:r>
      <w:r w:rsidR="00160AE4" w:rsidRPr="00A71D81">
        <w:rPr>
          <w:rFonts w:ascii="GHEA Grapalat" w:hAnsi="GHEA Grapalat"/>
          <w:sz w:val="20"/>
          <w:lang w:val="af-ZA"/>
        </w:rPr>
        <w:t xml:space="preserve">   </w:t>
      </w:r>
      <w:r w:rsidRPr="00034838">
        <w:rPr>
          <w:rFonts w:ascii="GHEA Grapalat" w:hAnsi="GHEA Grapalat"/>
          <w:b/>
          <w:sz w:val="20"/>
          <w:lang w:val="ru-RU"/>
        </w:rPr>
        <w:t>ԴԵՂՈՐԱՅՔԻ</w:t>
      </w:r>
      <w:r w:rsidRPr="00034838">
        <w:rPr>
          <w:rFonts w:ascii="GHEA Grapalat" w:hAnsi="GHEA Grapalat"/>
          <w:sz w:val="20"/>
          <w:lang w:val="af-ZA"/>
        </w:rPr>
        <w:t xml:space="preserve">  </w:t>
      </w:r>
      <w:r w:rsidR="00160AE4" w:rsidRPr="00A71D81">
        <w:rPr>
          <w:rFonts w:ascii="GHEA Grapalat" w:hAnsi="GHEA Grapalat"/>
          <w:b/>
          <w:sz w:val="20"/>
          <w:lang w:val="af-ZA"/>
        </w:rPr>
        <w:t xml:space="preserve">ՁԵՌՔԲԵՐՄԱՆ ՆՊԱՏԱԿՈՎ ՀԱՅՏԱՐԱՐՎԱԾ </w:t>
      </w:r>
      <w:r>
        <w:rPr>
          <w:rFonts w:ascii="GHEA Grapalat" w:hAnsi="GHEA Grapalat"/>
          <w:b/>
          <w:sz w:val="20"/>
          <w:lang w:val="ru-RU"/>
        </w:rPr>
        <w:t>ԳՆԱՆՇՄԱՆ</w:t>
      </w:r>
      <w:r w:rsidRPr="00034838">
        <w:rPr>
          <w:rFonts w:ascii="GHEA Grapalat" w:hAnsi="GHEA Grapalat"/>
          <w:b/>
          <w:sz w:val="20"/>
          <w:lang w:val="af-ZA"/>
        </w:rPr>
        <w:t xml:space="preserve"> </w:t>
      </w:r>
      <w:r>
        <w:rPr>
          <w:rFonts w:ascii="GHEA Grapalat" w:hAnsi="GHEA Grapalat"/>
          <w:b/>
          <w:sz w:val="20"/>
          <w:lang w:val="ru-RU"/>
        </w:rPr>
        <w:t>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68D37B96" w:rsidR="00096865" w:rsidRPr="00034838" w:rsidRDefault="00087A30" w:rsidP="00034838">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6E8E9404" w:rsidR="00096865" w:rsidRPr="00A71D81" w:rsidRDefault="00034838" w:rsidP="00EF3662">
      <w:pPr>
        <w:ind w:firstLine="1134"/>
        <w:jc w:val="both"/>
        <w:rPr>
          <w:rFonts w:ascii="GHEA Grapalat" w:hAnsi="GHEA Grapalat" w:cs="Sylfaen"/>
          <w:sz w:val="20"/>
          <w:lang w:val="af-ZA"/>
        </w:rPr>
      </w:pPr>
      <w:r w:rsidRPr="00034838">
        <w:rPr>
          <w:rFonts w:ascii="GHEA Grapalat" w:hAnsi="GHEA Grapalat"/>
          <w:sz w:val="20"/>
          <w:lang w:val="af-ZA"/>
        </w:rPr>
        <w:t>7</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01FB1EB" w:rsidR="00096865" w:rsidRPr="00A71D81" w:rsidRDefault="00034838" w:rsidP="00EF3662">
      <w:pPr>
        <w:ind w:firstLine="1134"/>
        <w:jc w:val="both"/>
        <w:rPr>
          <w:rFonts w:ascii="GHEA Grapalat" w:hAnsi="GHEA Grapalat"/>
          <w:sz w:val="20"/>
          <w:lang w:val="af-ZA"/>
        </w:rPr>
      </w:pPr>
      <w:r w:rsidRPr="00034838">
        <w:rPr>
          <w:rFonts w:ascii="GHEA Grapalat" w:hAnsi="GHEA Grapalat"/>
          <w:sz w:val="20"/>
          <w:lang w:val="af-ZA"/>
        </w:rPr>
        <w:t>8</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1E5D6FD0" w:rsidR="00096865" w:rsidRPr="00A71D81" w:rsidRDefault="00034838" w:rsidP="00EF3662">
      <w:pPr>
        <w:ind w:firstLine="1134"/>
        <w:jc w:val="both"/>
        <w:rPr>
          <w:rFonts w:ascii="GHEA Grapalat" w:hAnsi="GHEA Grapalat"/>
          <w:sz w:val="20"/>
          <w:lang w:val="af-ZA"/>
        </w:rPr>
      </w:pPr>
      <w:r w:rsidRPr="00034838">
        <w:rPr>
          <w:rFonts w:ascii="GHEA Grapalat" w:hAnsi="GHEA Grapalat"/>
          <w:sz w:val="20"/>
          <w:lang w:val="af-ZA"/>
        </w:rPr>
        <w:t>9</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202B1E06"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34838" w:rsidRPr="00034838">
        <w:rPr>
          <w:rFonts w:ascii="GHEA Grapalat" w:hAnsi="GHEA Grapalat"/>
          <w:sz w:val="20"/>
          <w:lang w:val="af-ZA"/>
        </w:rPr>
        <w:t>0</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6E347D09"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34838" w:rsidRPr="00034838">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51BE12D"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AC1AB5">
        <w:rPr>
          <w:rFonts w:ascii="GHEA Grapalat" w:hAnsi="GHEA Grapalat" w:cs="Sylfaen"/>
          <w:b/>
          <w:sz w:val="20"/>
          <w:lang w:val="ru-RU"/>
        </w:rPr>
        <w:t>ԳՆԱՆՇՄԱՆ</w:t>
      </w:r>
      <w:r w:rsidR="00AC1AB5" w:rsidRPr="00786AE3">
        <w:rPr>
          <w:rFonts w:ascii="GHEA Grapalat" w:hAnsi="GHEA Grapalat" w:cs="Sylfaen"/>
          <w:b/>
          <w:sz w:val="20"/>
          <w:lang w:val="af-ZA"/>
        </w:rPr>
        <w:t xml:space="preserve"> </w:t>
      </w:r>
      <w:r w:rsidR="00AC1AB5">
        <w:rPr>
          <w:rFonts w:ascii="GHEA Grapalat" w:hAnsi="GHEA Grapalat" w:cs="Sylfaen"/>
          <w:b/>
          <w:sz w:val="20"/>
          <w:lang w:val="ru-RU"/>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3C94F5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8786E">
        <w:rPr>
          <w:rFonts w:ascii="GHEA Grapalat" w:hAnsi="GHEA Grapalat" w:cs="Times Armenian"/>
          <w:sz w:val="20"/>
          <w:lang w:val="ru-RU"/>
        </w:rPr>
        <w:t>ՍԲԱ</w:t>
      </w:r>
      <w:r w:rsidR="0018786E" w:rsidRPr="0018786E">
        <w:rPr>
          <w:rFonts w:ascii="GHEA Grapalat" w:hAnsi="GHEA Grapalat" w:cs="Times Armenian"/>
          <w:sz w:val="20"/>
          <w:lang w:val="af-ZA"/>
        </w:rPr>
        <w:t>-</w:t>
      </w:r>
      <w:r w:rsidR="0018786E">
        <w:rPr>
          <w:rFonts w:ascii="GHEA Grapalat" w:hAnsi="GHEA Grapalat" w:cs="Times Armenian"/>
          <w:sz w:val="20"/>
          <w:lang w:val="ru-RU"/>
        </w:rPr>
        <w:t>ԳՀԱՊՁԲ</w:t>
      </w:r>
      <w:r w:rsidR="0018786E" w:rsidRPr="0018786E">
        <w:rPr>
          <w:rFonts w:ascii="GHEA Grapalat" w:hAnsi="GHEA Grapalat" w:cs="Times Armenian"/>
          <w:sz w:val="20"/>
          <w:lang w:val="af-ZA"/>
        </w:rPr>
        <w:t>-23/01</w:t>
      </w:r>
      <w:r w:rsidR="00AC1AB5" w:rsidRPr="00AC1AB5">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AC1AB5">
        <w:rPr>
          <w:rFonts w:ascii="GHEA Grapalat" w:hAnsi="GHEA Grapalat" w:cs="Sylfaen"/>
          <w:sz w:val="20"/>
          <w:lang w:val="ru-RU"/>
        </w:rPr>
        <w:t>գնանշման</w:t>
      </w:r>
      <w:r w:rsidR="00AC1AB5" w:rsidRPr="00AC1AB5">
        <w:rPr>
          <w:rFonts w:ascii="GHEA Grapalat" w:hAnsi="GHEA Grapalat" w:cs="Sylfaen"/>
          <w:sz w:val="20"/>
          <w:lang w:val="af-ZA"/>
        </w:rPr>
        <w:t xml:space="preserve"> </w:t>
      </w:r>
      <w:r w:rsidR="00AC1AB5">
        <w:rPr>
          <w:rFonts w:ascii="GHEA Grapalat" w:hAnsi="GHEA Grapalat" w:cs="Sylfaen"/>
          <w:sz w:val="20"/>
          <w:lang w:val="ru-RU"/>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79A03E55"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18786E">
        <w:rPr>
          <w:rFonts w:ascii="GHEA Grapalat" w:hAnsi="GHEA Grapalat" w:cs="Sylfaen"/>
          <w:sz w:val="20"/>
          <w:lang w:val="ru-RU"/>
        </w:rPr>
        <w:t>Սիսի</w:t>
      </w:r>
      <w:r w:rsidR="0018786E" w:rsidRPr="0018786E">
        <w:rPr>
          <w:rFonts w:ascii="GHEA Grapalat" w:hAnsi="GHEA Grapalat" w:cs="Sylfaen"/>
          <w:sz w:val="20"/>
          <w:lang w:val="af-ZA"/>
        </w:rPr>
        <w:t xml:space="preserve"> </w:t>
      </w:r>
      <w:r w:rsidR="0018786E">
        <w:rPr>
          <w:rFonts w:ascii="GHEA Grapalat" w:hAnsi="GHEA Grapalat" w:cs="Sylfaen"/>
          <w:sz w:val="20"/>
          <w:lang w:val="ru-RU"/>
        </w:rPr>
        <w:t>բա</w:t>
      </w:r>
      <w:r w:rsidR="00A00E74" w:rsidRPr="00A71D81">
        <w:rPr>
          <w:rFonts w:ascii="GHEA Grapalat" w:hAnsi="GHEA Grapalat"/>
          <w:sz w:val="20"/>
          <w:lang w:val="af-ZA"/>
        </w:rPr>
        <w:t>»</w:t>
      </w:r>
      <w:r w:rsidR="00AC1AB5" w:rsidRPr="00AC1AB5">
        <w:rPr>
          <w:rFonts w:ascii="GHEA Grapalat" w:hAnsi="GHEA Grapalat"/>
          <w:sz w:val="20"/>
          <w:lang w:val="af-ZA"/>
        </w:rPr>
        <w:t xml:space="preserve"> </w:t>
      </w:r>
      <w:r w:rsidR="00AC1AB5">
        <w:rPr>
          <w:rFonts w:ascii="GHEA Grapalat" w:hAnsi="GHEA Grapalat"/>
          <w:sz w:val="20"/>
          <w:lang w:val="ru-RU"/>
        </w:rPr>
        <w:t>ՀՈԱԿ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4D44786"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AC1AB5" w:rsidRPr="00AC1AB5">
        <w:rPr>
          <w:rFonts w:ascii="GHEA Grapalat" w:hAnsi="GHEA Grapalat"/>
        </w:rPr>
        <w:t xml:space="preserve">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10" w:history="1">
        <w:r w:rsidR="00AC1AB5" w:rsidRPr="006C57FC">
          <w:rPr>
            <w:rStyle w:val="a9"/>
            <w:rFonts w:ascii="GHEA Grapalat" w:hAnsi="GHEA Grapalat"/>
            <w:i/>
          </w:rPr>
          <w:t>emma.melkonyan.95@mail.ru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66F1048"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r w:rsidR="0018786E">
        <w:rPr>
          <w:rFonts w:ascii="GHEA Grapalat" w:hAnsi="GHEA Grapalat" w:cs="Sylfaen"/>
          <w:i w:val="0"/>
          <w:lang w:val="ru-RU"/>
        </w:rPr>
        <w:t>ՍԻՍԻ</w:t>
      </w:r>
      <w:r w:rsidR="0018786E" w:rsidRPr="0018786E">
        <w:rPr>
          <w:rFonts w:ascii="GHEA Grapalat" w:hAnsi="GHEA Grapalat" w:cs="Sylfaen"/>
          <w:i w:val="0"/>
          <w:lang w:val="en-US"/>
        </w:rPr>
        <w:t xml:space="preserve"> </w:t>
      </w:r>
      <w:r w:rsidR="0018786E">
        <w:rPr>
          <w:rFonts w:ascii="GHEA Grapalat" w:hAnsi="GHEA Grapalat" w:cs="Sylfaen"/>
          <w:i w:val="0"/>
          <w:lang w:val="ru-RU"/>
        </w:rPr>
        <w:t>ԲԱ</w:t>
      </w:r>
      <w:r w:rsidR="00A76C15" w:rsidRPr="00A71D81">
        <w:rPr>
          <w:rFonts w:ascii="GHEA Grapalat" w:hAnsi="GHEA Grapalat"/>
          <w:i w:val="0"/>
          <w:lang w:val="af-ZA"/>
        </w:rPr>
        <w:t>»</w:t>
      </w:r>
      <w:r w:rsidR="004C16A1" w:rsidRPr="004C16A1">
        <w:rPr>
          <w:rFonts w:ascii="GHEA Grapalat" w:hAnsi="GHEA Grapalat"/>
          <w:i w:val="0"/>
          <w:lang w:val="en-US"/>
        </w:rPr>
        <w:t xml:space="preserve"> </w:t>
      </w:r>
      <w:r w:rsidR="004C16A1">
        <w:rPr>
          <w:rFonts w:ascii="GHEA Grapalat" w:hAnsi="GHEA Grapalat"/>
          <w:i w:val="0"/>
          <w:lang w:val="ru-RU"/>
        </w:rPr>
        <w:t>ՀՈԱԿ</w:t>
      </w:r>
      <w:r w:rsidR="004C16A1" w:rsidRPr="004C16A1">
        <w:rPr>
          <w:rFonts w:ascii="GHEA Grapalat" w:hAnsi="GHEA Grapalat"/>
          <w:i w:val="0"/>
          <w:lang w:val="en-US"/>
        </w:rPr>
        <w:t>-</w:t>
      </w:r>
      <w:r w:rsidR="004C16A1">
        <w:rPr>
          <w:rFonts w:ascii="GHEA Grapalat" w:hAnsi="GHEA Grapalat"/>
          <w:i w:val="0"/>
          <w:lang w:val="ru-RU"/>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4C16A1">
        <w:rPr>
          <w:rFonts w:ascii="GHEA Grapalat" w:hAnsi="GHEA Grapalat" w:cs="Sylfaen"/>
          <w:i w:val="0"/>
          <w:lang w:val="ru-RU"/>
        </w:rPr>
        <w:t>դեղորայքի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18786E" w:rsidRPr="0018786E">
        <w:rPr>
          <w:rFonts w:ascii="GHEA Grapalat" w:hAnsi="GHEA Grapalat"/>
          <w:i w:val="0"/>
          <w:lang w:val="en-US"/>
        </w:rPr>
        <w:t>6</w:t>
      </w:r>
      <w:r w:rsidR="0018786E">
        <w:rPr>
          <w:rFonts w:ascii="GHEA Grapalat" w:hAnsi="GHEA Grapalat"/>
          <w:i w:val="0"/>
          <w:lang w:val="en-US"/>
        </w:rPr>
        <w:t>9</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C07E25">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18786E" w:rsidRPr="00034838" w14:paraId="69B811A7" w14:textId="77777777" w:rsidTr="00703981">
        <w:tc>
          <w:tcPr>
            <w:tcW w:w="1701" w:type="dxa"/>
            <w:vAlign w:val="center"/>
          </w:tcPr>
          <w:p w14:paraId="6D70B21A" w14:textId="4AF70D04" w:rsidR="0018786E" w:rsidRPr="00A71D81" w:rsidRDefault="0018786E" w:rsidP="0018786E">
            <w:pPr>
              <w:pStyle w:val="23"/>
              <w:spacing w:line="240" w:lineRule="auto"/>
              <w:ind w:firstLine="0"/>
              <w:jc w:val="center"/>
              <w:rPr>
                <w:rFonts w:ascii="GHEA Grapalat" w:hAnsi="GHEA Grapalat"/>
                <w:sz w:val="16"/>
              </w:rPr>
            </w:pPr>
            <w:r>
              <w:rPr>
                <w:rFonts w:ascii="GHEA Grapalat" w:hAnsi="GHEA Grapalat"/>
                <w:color w:val="000000"/>
              </w:rPr>
              <w:t>1</w:t>
            </w:r>
          </w:p>
        </w:tc>
        <w:tc>
          <w:tcPr>
            <w:tcW w:w="1418" w:type="dxa"/>
          </w:tcPr>
          <w:p w14:paraId="176D7CD8" w14:textId="49A3BB99" w:rsidR="0018786E" w:rsidRPr="002E1B47" w:rsidRDefault="0018786E" w:rsidP="0018786E">
            <w:pPr>
              <w:pStyle w:val="23"/>
              <w:spacing w:line="240" w:lineRule="auto"/>
              <w:ind w:firstLine="0"/>
              <w:jc w:val="center"/>
              <w:rPr>
                <w:rFonts w:ascii="GHEA Grapalat" w:hAnsi="GHEA Grapalat"/>
                <w:sz w:val="16"/>
                <w:lang w:val="ru-RU"/>
              </w:rPr>
            </w:pPr>
          </w:p>
        </w:tc>
        <w:tc>
          <w:tcPr>
            <w:tcW w:w="7231" w:type="dxa"/>
            <w:vAlign w:val="center"/>
          </w:tcPr>
          <w:p w14:paraId="5E5B2570" w14:textId="4D809CDB" w:rsidR="0018786E" w:rsidRPr="00A71D81" w:rsidRDefault="0018786E" w:rsidP="0018786E">
            <w:pPr>
              <w:pStyle w:val="23"/>
              <w:spacing w:line="240" w:lineRule="auto"/>
              <w:ind w:firstLine="0"/>
              <w:rPr>
                <w:rFonts w:ascii="GHEA Grapalat" w:hAnsi="GHEA Grapalat"/>
                <w:u w:val="single"/>
                <w:vertAlign w:val="subscript"/>
              </w:rPr>
            </w:pPr>
            <w:r>
              <w:rPr>
                <w:rFonts w:ascii="GHEA Grapalat" w:hAnsi="GHEA Grapalat"/>
                <w:color w:val="000000"/>
                <w:sz w:val="16"/>
                <w:szCs w:val="16"/>
              </w:rPr>
              <w:t>Դիկլոֆենակ դոնդող 1</w:t>
            </w:r>
            <w:r>
              <w:rPr>
                <w:rFonts w:ascii="GHEA Grapalat" w:hAnsi="GHEA Grapalat"/>
                <w:color w:val="000000"/>
                <w:sz w:val="16"/>
                <w:szCs w:val="16"/>
                <w:lang w:val="ru-RU"/>
              </w:rPr>
              <w:t>%</w:t>
            </w:r>
          </w:p>
        </w:tc>
      </w:tr>
      <w:tr w:rsidR="0018786E" w:rsidRPr="00034838" w14:paraId="362288B0" w14:textId="77777777" w:rsidTr="00703981">
        <w:tc>
          <w:tcPr>
            <w:tcW w:w="1701" w:type="dxa"/>
            <w:vAlign w:val="center"/>
          </w:tcPr>
          <w:p w14:paraId="558A16F2" w14:textId="6325F954" w:rsidR="0018786E" w:rsidRPr="00A71D81" w:rsidRDefault="0018786E" w:rsidP="0018786E">
            <w:pPr>
              <w:pStyle w:val="23"/>
              <w:spacing w:line="240" w:lineRule="auto"/>
              <w:ind w:firstLine="0"/>
              <w:jc w:val="center"/>
              <w:rPr>
                <w:rFonts w:ascii="GHEA Grapalat" w:hAnsi="GHEA Grapalat"/>
                <w:sz w:val="16"/>
              </w:rPr>
            </w:pPr>
            <w:r>
              <w:rPr>
                <w:rFonts w:ascii="GHEA Grapalat" w:hAnsi="GHEA Grapalat"/>
                <w:color w:val="000000"/>
              </w:rPr>
              <w:t>2</w:t>
            </w:r>
          </w:p>
        </w:tc>
        <w:tc>
          <w:tcPr>
            <w:tcW w:w="1418" w:type="dxa"/>
          </w:tcPr>
          <w:p w14:paraId="2D9F359B" w14:textId="7DBC04FB" w:rsidR="0018786E" w:rsidRPr="002E1B47" w:rsidRDefault="0018786E" w:rsidP="0018786E">
            <w:pPr>
              <w:pStyle w:val="23"/>
              <w:spacing w:line="240" w:lineRule="auto"/>
              <w:ind w:firstLine="0"/>
              <w:jc w:val="center"/>
              <w:rPr>
                <w:rFonts w:ascii="GHEA Grapalat" w:hAnsi="GHEA Grapalat"/>
                <w:sz w:val="16"/>
                <w:lang w:val="ru-RU"/>
              </w:rPr>
            </w:pPr>
          </w:p>
        </w:tc>
        <w:tc>
          <w:tcPr>
            <w:tcW w:w="7231" w:type="dxa"/>
            <w:vAlign w:val="center"/>
          </w:tcPr>
          <w:p w14:paraId="4FD8402B" w14:textId="5A0E4DA8" w:rsidR="0018786E" w:rsidRPr="00A71D81" w:rsidRDefault="0018786E" w:rsidP="0018786E">
            <w:pPr>
              <w:pStyle w:val="23"/>
              <w:spacing w:line="240" w:lineRule="auto"/>
              <w:ind w:firstLine="0"/>
              <w:rPr>
                <w:rFonts w:ascii="GHEA Grapalat" w:hAnsi="GHEA Grapalat"/>
              </w:rPr>
            </w:pPr>
            <w:r>
              <w:rPr>
                <w:rFonts w:ascii="GHEA Grapalat" w:hAnsi="GHEA Grapalat"/>
                <w:color w:val="000000"/>
                <w:sz w:val="16"/>
                <w:szCs w:val="16"/>
              </w:rPr>
              <w:t>Դիկլոֆենակ դոնդող 5</w:t>
            </w:r>
            <w:r>
              <w:rPr>
                <w:rFonts w:ascii="GHEA Grapalat" w:hAnsi="GHEA Grapalat"/>
                <w:color w:val="000000"/>
                <w:sz w:val="16"/>
                <w:szCs w:val="16"/>
                <w:lang w:val="ru-RU"/>
              </w:rPr>
              <w:t>%</w:t>
            </w:r>
          </w:p>
        </w:tc>
      </w:tr>
      <w:tr w:rsidR="0018786E" w:rsidRPr="00A71D81" w14:paraId="7D258361" w14:textId="77777777" w:rsidTr="00703981">
        <w:trPr>
          <w:trHeight w:val="198"/>
        </w:trPr>
        <w:tc>
          <w:tcPr>
            <w:tcW w:w="1701" w:type="dxa"/>
            <w:vAlign w:val="center"/>
          </w:tcPr>
          <w:p w14:paraId="65E2A452" w14:textId="64CB63A4"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w:t>
            </w:r>
          </w:p>
        </w:tc>
        <w:tc>
          <w:tcPr>
            <w:tcW w:w="1418" w:type="dxa"/>
          </w:tcPr>
          <w:p w14:paraId="42C6DC91" w14:textId="03967255" w:rsidR="0018786E" w:rsidRPr="00786AE3" w:rsidRDefault="0018786E" w:rsidP="0018786E">
            <w:pPr>
              <w:jc w:val="center"/>
              <w:rPr>
                <w:rFonts w:ascii="GHEA Grapalat" w:hAnsi="GHEA Grapalat"/>
                <w:i/>
                <w:sz w:val="18"/>
                <w:lang w:val="ru-RU"/>
              </w:rPr>
            </w:pPr>
          </w:p>
        </w:tc>
        <w:tc>
          <w:tcPr>
            <w:tcW w:w="7231" w:type="dxa"/>
            <w:vAlign w:val="center"/>
          </w:tcPr>
          <w:p w14:paraId="62088D67" w14:textId="71C60689" w:rsidR="0018786E" w:rsidRPr="00A71D81" w:rsidRDefault="0018786E" w:rsidP="0018786E">
            <w:pPr>
              <w:pStyle w:val="23"/>
              <w:spacing w:line="240" w:lineRule="auto"/>
              <w:ind w:firstLine="0"/>
              <w:rPr>
                <w:rFonts w:ascii="GHEA Grapalat" w:hAnsi="GHEA Grapalat"/>
              </w:rPr>
            </w:pPr>
            <w:r>
              <w:rPr>
                <w:rFonts w:ascii="GHEA Grapalat" w:hAnsi="GHEA Grapalat"/>
                <w:color w:val="000000"/>
                <w:sz w:val="16"/>
                <w:szCs w:val="16"/>
              </w:rPr>
              <w:t>Իբուպրոֆեն 200մգ/5մլ</w:t>
            </w:r>
          </w:p>
        </w:tc>
      </w:tr>
      <w:tr w:rsidR="0018786E" w:rsidRPr="00A71D81" w14:paraId="577CE6C9" w14:textId="77777777" w:rsidTr="00703981">
        <w:tc>
          <w:tcPr>
            <w:tcW w:w="1701" w:type="dxa"/>
            <w:vAlign w:val="center"/>
          </w:tcPr>
          <w:p w14:paraId="2E06151D" w14:textId="69BA8768"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w:t>
            </w:r>
          </w:p>
        </w:tc>
        <w:tc>
          <w:tcPr>
            <w:tcW w:w="1418" w:type="dxa"/>
          </w:tcPr>
          <w:p w14:paraId="3A64C49D" w14:textId="2D0AB22B" w:rsidR="0018786E" w:rsidRPr="00786AE3" w:rsidRDefault="0018786E" w:rsidP="0018786E">
            <w:pPr>
              <w:jc w:val="center"/>
              <w:rPr>
                <w:rFonts w:ascii="GHEA Grapalat" w:hAnsi="GHEA Grapalat"/>
                <w:i/>
                <w:sz w:val="18"/>
                <w:lang w:val="ru-RU"/>
              </w:rPr>
            </w:pPr>
          </w:p>
        </w:tc>
        <w:tc>
          <w:tcPr>
            <w:tcW w:w="7231" w:type="dxa"/>
            <w:vAlign w:val="center"/>
          </w:tcPr>
          <w:p w14:paraId="46D79506" w14:textId="54F5B42C"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Իբուպրոֆեն 200մգ/5մլ</w:t>
            </w:r>
          </w:p>
        </w:tc>
      </w:tr>
      <w:tr w:rsidR="0018786E" w:rsidRPr="00A71D81" w14:paraId="0BEB24D1" w14:textId="77777777" w:rsidTr="00703981">
        <w:tc>
          <w:tcPr>
            <w:tcW w:w="1701" w:type="dxa"/>
            <w:vAlign w:val="center"/>
          </w:tcPr>
          <w:p w14:paraId="6AECE635" w14:textId="33E99226"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w:t>
            </w:r>
          </w:p>
        </w:tc>
        <w:tc>
          <w:tcPr>
            <w:tcW w:w="1418" w:type="dxa"/>
          </w:tcPr>
          <w:p w14:paraId="1D487E09" w14:textId="5E8B679E"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0117DFA3" w14:textId="710DE64E"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Պարացետամոլ 125մգ/5մլ</w:t>
            </w:r>
          </w:p>
        </w:tc>
      </w:tr>
      <w:tr w:rsidR="0018786E" w:rsidRPr="00A71D81" w14:paraId="40C21BF7" w14:textId="77777777" w:rsidTr="00703981">
        <w:tc>
          <w:tcPr>
            <w:tcW w:w="1701" w:type="dxa"/>
            <w:vAlign w:val="center"/>
          </w:tcPr>
          <w:p w14:paraId="08ACC9A6" w14:textId="22988ED4"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w:t>
            </w:r>
          </w:p>
        </w:tc>
        <w:tc>
          <w:tcPr>
            <w:tcW w:w="1418" w:type="dxa"/>
          </w:tcPr>
          <w:p w14:paraId="67C091E3" w14:textId="631A7D5F" w:rsidR="0018786E" w:rsidRPr="00786AE3" w:rsidRDefault="0018786E" w:rsidP="0018786E">
            <w:pPr>
              <w:jc w:val="center"/>
              <w:rPr>
                <w:rFonts w:ascii="GHEA Grapalat" w:hAnsi="GHEA Grapalat"/>
                <w:i/>
                <w:sz w:val="18"/>
                <w:lang w:val="ru-RU"/>
              </w:rPr>
            </w:pPr>
          </w:p>
        </w:tc>
        <w:tc>
          <w:tcPr>
            <w:tcW w:w="7231" w:type="dxa"/>
            <w:vAlign w:val="center"/>
          </w:tcPr>
          <w:p w14:paraId="61A98E39" w14:textId="3D4934DF"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Դեքսամեթազոն 4մգ/մլ</w:t>
            </w:r>
          </w:p>
        </w:tc>
      </w:tr>
      <w:tr w:rsidR="0018786E" w:rsidRPr="00A71D81" w14:paraId="22F2B39E" w14:textId="77777777" w:rsidTr="00703981">
        <w:tc>
          <w:tcPr>
            <w:tcW w:w="1701" w:type="dxa"/>
            <w:vAlign w:val="center"/>
          </w:tcPr>
          <w:p w14:paraId="2C86B2EE" w14:textId="51AC1862"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7</w:t>
            </w:r>
          </w:p>
        </w:tc>
        <w:tc>
          <w:tcPr>
            <w:tcW w:w="1418" w:type="dxa"/>
          </w:tcPr>
          <w:p w14:paraId="468B14C0" w14:textId="1FBC92A5" w:rsidR="0018786E" w:rsidRPr="00786AE3" w:rsidRDefault="0018786E" w:rsidP="0018786E">
            <w:pPr>
              <w:jc w:val="center"/>
              <w:rPr>
                <w:rFonts w:ascii="GHEA Grapalat" w:hAnsi="GHEA Grapalat"/>
                <w:i/>
                <w:sz w:val="20"/>
                <w:lang w:val="ru-RU"/>
              </w:rPr>
            </w:pPr>
          </w:p>
        </w:tc>
        <w:tc>
          <w:tcPr>
            <w:tcW w:w="7231" w:type="dxa"/>
            <w:vAlign w:val="center"/>
          </w:tcPr>
          <w:p w14:paraId="60A7DDBE" w14:textId="3C7E36A3"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 xml:space="preserve">Վինպոցետին </w:t>
            </w:r>
          </w:p>
        </w:tc>
      </w:tr>
      <w:tr w:rsidR="0018786E" w:rsidRPr="0018786E" w14:paraId="39FED053" w14:textId="77777777" w:rsidTr="00703981">
        <w:tc>
          <w:tcPr>
            <w:tcW w:w="1701" w:type="dxa"/>
            <w:vAlign w:val="center"/>
          </w:tcPr>
          <w:p w14:paraId="164365F2" w14:textId="52303860"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8</w:t>
            </w:r>
          </w:p>
        </w:tc>
        <w:tc>
          <w:tcPr>
            <w:tcW w:w="1418" w:type="dxa"/>
          </w:tcPr>
          <w:p w14:paraId="32AAC1CB" w14:textId="1BD7FAB4"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5BD94A28" w14:textId="5102ED12"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Ալբենդազոլ 400մգ</w:t>
            </w:r>
          </w:p>
        </w:tc>
      </w:tr>
      <w:tr w:rsidR="0018786E" w:rsidRPr="00A71D81" w14:paraId="01EB14A4" w14:textId="77777777" w:rsidTr="00703981">
        <w:tc>
          <w:tcPr>
            <w:tcW w:w="1701" w:type="dxa"/>
            <w:vAlign w:val="center"/>
          </w:tcPr>
          <w:p w14:paraId="2435AA53" w14:textId="1EEF8D60"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9</w:t>
            </w:r>
          </w:p>
        </w:tc>
        <w:tc>
          <w:tcPr>
            <w:tcW w:w="1418" w:type="dxa"/>
          </w:tcPr>
          <w:p w14:paraId="39D3F943" w14:textId="32E8B4F3"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140E4148" w14:textId="784DADEB"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Մեբենդազոլ 100մգ</w:t>
            </w:r>
          </w:p>
        </w:tc>
      </w:tr>
      <w:tr w:rsidR="0018786E" w:rsidRPr="00A71D81" w14:paraId="1DEC7821" w14:textId="77777777" w:rsidTr="00703981">
        <w:tc>
          <w:tcPr>
            <w:tcW w:w="1701" w:type="dxa"/>
            <w:vAlign w:val="center"/>
          </w:tcPr>
          <w:p w14:paraId="262D88C6" w14:textId="670F4ED3"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10</w:t>
            </w:r>
          </w:p>
        </w:tc>
        <w:tc>
          <w:tcPr>
            <w:tcW w:w="1418" w:type="dxa"/>
          </w:tcPr>
          <w:p w14:paraId="3BE4CDDA" w14:textId="5CE2017E"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53B9E755" w14:textId="5715FD2A"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Պիրանտել 125մգ/2.5մլ</w:t>
            </w:r>
          </w:p>
        </w:tc>
      </w:tr>
      <w:tr w:rsidR="0018786E" w:rsidRPr="00A71D81" w14:paraId="7FC392E3" w14:textId="77777777" w:rsidTr="00703981">
        <w:tc>
          <w:tcPr>
            <w:tcW w:w="1701" w:type="dxa"/>
            <w:vAlign w:val="center"/>
          </w:tcPr>
          <w:p w14:paraId="7081B852" w14:textId="514FE246"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11</w:t>
            </w:r>
          </w:p>
        </w:tc>
        <w:tc>
          <w:tcPr>
            <w:tcW w:w="1418" w:type="dxa"/>
          </w:tcPr>
          <w:p w14:paraId="3B891F72" w14:textId="34EA5632"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1688236C" w14:textId="019E2A93"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 xml:space="preserve">Ամօքսիցիլին 125մգ/5մլ </w:t>
            </w:r>
          </w:p>
        </w:tc>
      </w:tr>
      <w:tr w:rsidR="0018786E" w:rsidRPr="00A71D81" w14:paraId="1E151071" w14:textId="77777777" w:rsidTr="00703981">
        <w:tc>
          <w:tcPr>
            <w:tcW w:w="1701" w:type="dxa"/>
            <w:vAlign w:val="center"/>
          </w:tcPr>
          <w:p w14:paraId="40F97237" w14:textId="00A8674F"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12</w:t>
            </w:r>
          </w:p>
        </w:tc>
        <w:tc>
          <w:tcPr>
            <w:tcW w:w="1418" w:type="dxa"/>
          </w:tcPr>
          <w:p w14:paraId="3C9F7455" w14:textId="2DCB983C"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4C3EBE3D" w14:textId="2BD3F59D"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 xml:space="preserve">Ամօքսիցիլին 250մգ/5մլ </w:t>
            </w:r>
          </w:p>
        </w:tc>
      </w:tr>
      <w:tr w:rsidR="0018786E" w:rsidRPr="00A71D81" w14:paraId="2EADCD89" w14:textId="77777777" w:rsidTr="00703981">
        <w:tc>
          <w:tcPr>
            <w:tcW w:w="1701" w:type="dxa"/>
            <w:vAlign w:val="center"/>
          </w:tcPr>
          <w:p w14:paraId="5015CB37" w14:textId="578FE6F0"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13</w:t>
            </w:r>
          </w:p>
        </w:tc>
        <w:tc>
          <w:tcPr>
            <w:tcW w:w="1418" w:type="dxa"/>
          </w:tcPr>
          <w:p w14:paraId="6F21D9D0" w14:textId="5AFF9E2C"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00AE02CB" w14:textId="7D8241F4"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Ամօքսիցիլին/քլավուլանաթթու 250/62.5</w:t>
            </w:r>
          </w:p>
        </w:tc>
      </w:tr>
      <w:tr w:rsidR="0018786E" w:rsidRPr="00A71D81" w14:paraId="7D01C9F8" w14:textId="77777777" w:rsidTr="00703981">
        <w:tc>
          <w:tcPr>
            <w:tcW w:w="1701" w:type="dxa"/>
            <w:vAlign w:val="center"/>
          </w:tcPr>
          <w:p w14:paraId="30A67171" w14:textId="469B6998"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14</w:t>
            </w:r>
          </w:p>
        </w:tc>
        <w:tc>
          <w:tcPr>
            <w:tcW w:w="1418" w:type="dxa"/>
          </w:tcPr>
          <w:p w14:paraId="7C5AC1F5" w14:textId="617AFE64"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40CFBFE7" w14:textId="092922A5"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Ամօքսիցիլին/քլավուլանաթթու 125/31.25</w:t>
            </w:r>
          </w:p>
        </w:tc>
      </w:tr>
      <w:tr w:rsidR="0018786E" w:rsidRPr="00A71D81" w14:paraId="4D1B762D" w14:textId="77777777" w:rsidTr="00703981">
        <w:tc>
          <w:tcPr>
            <w:tcW w:w="1701" w:type="dxa"/>
            <w:vAlign w:val="center"/>
          </w:tcPr>
          <w:p w14:paraId="13B407F9" w14:textId="532EBA71"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15</w:t>
            </w:r>
          </w:p>
        </w:tc>
        <w:tc>
          <w:tcPr>
            <w:tcW w:w="1418" w:type="dxa"/>
          </w:tcPr>
          <w:p w14:paraId="7CA29154" w14:textId="70759EFF"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03AE345D" w14:textId="0A22CC84"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Ցեֆիքսիմ 60մլ  100մգ/5մլ</w:t>
            </w:r>
          </w:p>
        </w:tc>
      </w:tr>
      <w:tr w:rsidR="0018786E" w:rsidRPr="00A71D81" w14:paraId="170C9388" w14:textId="77777777" w:rsidTr="00703981">
        <w:tc>
          <w:tcPr>
            <w:tcW w:w="1701" w:type="dxa"/>
            <w:vAlign w:val="center"/>
          </w:tcPr>
          <w:p w14:paraId="6EA3CB5C" w14:textId="42B3732B"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16</w:t>
            </w:r>
          </w:p>
        </w:tc>
        <w:tc>
          <w:tcPr>
            <w:tcW w:w="1418" w:type="dxa"/>
          </w:tcPr>
          <w:p w14:paraId="1CBD8A93" w14:textId="17A5DA11"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2E79F083" w14:textId="740C9CBF"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Ցեֆիքսիմ 100մլ  100մգ/5մլ</w:t>
            </w:r>
          </w:p>
        </w:tc>
      </w:tr>
      <w:tr w:rsidR="0018786E" w:rsidRPr="00A71D81" w14:paraId="33C3E29E" w14:textId="77777777" w:rsidTr="00703981">
        <w:tc>
          <w:tcPr>
            <w:tcW w:w="1701" w:type="dxa"/>
            <w:vAlign w:val="center"/>
          </w:tcPr>
          <w:p w14:paraId="3D54F28F" w14:textId="79560498"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17</w:t>
            </w:r>
          </w:p>
        </w:tc>
        <w:tc>
          <w:tcPr>
            <w:tcW w:w="1418" w:type="dxa"/>
          </w:tcPr>
          <w:p w14:paraId="7EEA1E9A" w14:textId="5DA3D4C9"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76A50529" w14:textId="22E63F74"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Ցեֆտրիաքսոն 1մգ</w:t>
            </w:r>
          </w:p>
        </w:tc>
      </w:tr>
      <w:tr w:rsidR="0018786E" w:rsidRPr="00A71D81" w14:paraId="07217174" w14:textId="77777777" w:rsidTr="00703981">
        <w:tc>
          <w:tcPr>
            <w:tcW w:w="1701" w:type="dxa"/>
            <w:vAlign w:val="center"/>
          </w:tcPr>
          <w:p w14:paraId="2BD0DDA0" w14:textId="73FB4276"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18</w:t>
            </w:r>
          </w:p>
        </w:tc>
        <w:tc>
          <w:tcPr>
            <w:tcW w:w="1418" w:type="dxa"/>
          </w:tcPr>
          <w:p w14:paraId="06D31BD8" w14:textId="011E05D2"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6BDFE357" w14:textId="761D068D"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Ազիթրոմիցին 100մգ/5մլ</w:t>
            </w:r>
          </w:p>
        </w:tc>
      </w:tr>
      <w:tr w:rsidR="0018786E" w:rsidRPr="0018786E" w14:paraId="1001F227" w14:textId="77777777" w:rsidTr="00703981">
        <w:tc>
          <w:tcPr>
            <w:tcW w:w="1701" w:type="dxa"/>
            <w:vAlign w:val="center"/>
          </w:tcPr>
          <w:p w14:paraId="41086A90" w14:textId="0931A3D4"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19</w:t>
            </w:r>
          </w:p>
        </w:tc>
        <w:tc>
          <w:tcPr>
            <w:tcW w:w="1418" w:type="dxa"/>
          </w:tcPr>
          <w:p w14:paraId="7AECEAE7" w14:textId="4D2E44A3"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6DFCA2E4" w14:textId="52913F04"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Ազիթրոմիցին 200մգ/5մլ</w:t>
            </w:r>
          </w:p>
        </w:tc>
      </w:tr>
      <w:tr w:rsidR="0018786E" w:rsidRPr="00A71D81" w14:paraId="3AF42667" w14:textId="77777777" w:rsidTr="00703981">
        <w:tc>
          <w:tcPr>
            <w:tcW w:w="1701" w:type="dxa"/>
            <w:vAlign w:val="center"/>
          </w:tcPr>
          <w:p w14:paraId="6053785B" w14:textId="5066B257"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20</w:t>
            </w:r>
          </w:p>
        </w:tc>
        <w:tc>
          <w:tcPr>
            <w:tcW w:w="1418" w:type="dxa"/>
          </w:tcPr>
          <w:p w14:paraId="7D3D2202" w14:textId="7C242B58"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2D4E9699" w14:textId="292B5698"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Ցեֆուրոքսիմ 750գ</w:t>
            </w:r>
          </w:p>
        </w:tc>
      </w:tr>
      <w:tr w:rsidR="0018786E" w:rsidRPr="00A71D81" w14:paraId="6C8DED31" w14:textId="77777777" w:rsidTr="00703981">
        <w:tc>
          <w:tcPr>
            <w:tcW w:w="1701" w:type="dxa"/>
            <w:vAlign w:val="center"/>
          </w:tcPr>
          <w:p w14:paraId="5A8356B9" w14:textId="0ED48189"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21</w:t>
            </w:r>
          </w:p>
        </w:tc>
        <w:tc>
          <w:tcPr>
            <w:tcW w:w="1418" w:type="dxa"/>
          </w:tcPr>
          <w:p w14:paraId="7BA2CFD8" w14:textId="158B8E4E"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300C8D1A" w14:textId="7EA5CC66"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Մոքսիֆլօքսացին 400մգ</w:t>
            </w:r>
          </w:p>
        </w:tc>
      </w:tr>
      <w:tr w:rsidR="0018786E" w:rsidRPr="00A71D81" w14:paraId="05A72892" w14:textId="77777777" w:rsidTr="00703981">
        <w:tc>
          <w:tcPr>
            <w:tcW w:w="1701" w:type="dxa"/>
            <w:vAlign w:val="center"/>
          </w:tcPr>
          <w:p w14:paraId="15385ED8" w14:textId="097A14A7"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22</w:t>
            </w:r>
          </w:p>
        </w:tc>
        <w:tc>
          <w:tcPr>
            <w:tcW w:w="1418" w:type="dxa"/>
          </w:tcPr>
          <w:p w14:paraId="2E9B2F41" w14:textId="75731A1F"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12709F97" w14:textId="399F5453"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Ացետիլսալիցիլաթթու 300գ</w:t>
            </w:r>
          </w:p>
        </w:tc>
      </w:tr>
      <w:tr w:rsidR="0018786E" w:rsidRPr="00A71D81" w14:paraId="79804B2D" w14:textId="77777777" w:rsidTr="00703981">
        <w:tc>
          <w:tcPr>
            <w:tcW w:w="1701" w:type="dxa"/>
            <w:vAlign w:val="center"/>
          </w:tcPr>
          <w:p w14:paraId="391B8112" w14:textId="2B7700C5"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23</w:t>
            </w:r>
          </w:p>
        </w:tc>
        <w:tc>
          <w:tcPr>
            <w:tcW w:w="1418" w:type="dxa"/>
          </w:tcPr>
          <w:p w14:paraId="6F335359" w14:textId="23F3804C" w:rsidR="0018786E" w:rsidRPr="002E1B47" w:rsidRDefault="0018786E" w:rsidP="0018786E">
            <w:pPr>
              <w:pStyle w:val="23"/>
              <w:spacing w:line="240" w:lineRule="auto"/>
              <w:ind w:firstLine="0"/>
              <w:jc w:val="center"/>
              <w:rPr>
                <w:rFonts w:ascii="GHEA Grapalat" w:hAnsi="GHEA Grapalat"/>
                <w:lang w:val="ru-RU"/>
              </w:rPr>
            </w:pPr>
          </w:p>
        </w:tc>
        <w:tc>
          <w:tcPr>
            <w:tcW w:w="7231" w:type="dxa"/>
            <w:vAlign w:val="center"/>
          </w:tcPr>
          <w:p w14:paraId="1F1165EF" w14:textId="3072C3F4"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Մեթիլպրեդնիզոլոն 16մգ</w:t>
            </w:r>
          </w:p>
        </w:tc>
      </w:tr>
      <w:tr w:rsidR="0018786E" w:rsidRPr="00A71D81" w14:paraId="2CCB8DDD" w14:textId="77777777" w:rsidTr="00703981">
        <w:tc>
          <w:tcPr>
            <w:tcW w:w="1701" w:type="dxa"/>
            <w:vAlign w:val="center"/>
          </w:tcPr>
          <w:p w14:paraId="62CA8A1E" w14:textId="0F653E97"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24</w:t>
            </w:r>
          </w:p>
        </w:tc>
        <w:tc>
          <w:tcPr>
            <w:tcW w:w="1418" w:type="dxa"/>
          </w:tcPr>
          <w:p w14:paraId="0F217C64" w14:textId="07400947"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12ADB37D" w14:textId="3DD42C47"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Կարբիդոպա+Լևոդոպա</w:t>
            </w:r>
          </w:p>
        </w:tc>
      </w:tr>
      <w:tr w:rsidR="0018786E" w:rsidRPr="0008230F" w14:paraId="3281AF7E" w14:textId="77777777" w:rsidTr="00703981">
        <w:tc>
          <w:tcPr>
            <w:tcW w:w="1701" w:type="dxa"/>
            <w:vAlign w:val="center"/>
          </w:tcPr>
          <w:p w14:paraId="03686E39" w14:textId="3A1EE319"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25</w:t>
            </w:r>
          </w:p>
        </w:tc>
        <w:tc>
          <w:tcPr>
            <w:tcW w:w="1418" w:type="dxa"/>
          </w:tcPr>
          <w:p w14:paraId="58592CD7" w14:textId="1995A729"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701A0D6B" w14:textId="0FB361F5"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Երկաթ պարունակող համակցություն 50գ/5մլ</w:t>
            </w:r>
          </w:p>
        </w:tc>
      </w:tr>
      <w:tr w:rsidR="0018786E" w:rsidRPr="00A71D81" w14:paraId="2411E970" w14:textId="77777777" w:rsidTr="00703981">
        <w:tc>
          <w:tcPr>
            <w:tcW w:w="1701" w:type="dxa"/>
            <w:vAlign w:val="center"/>
          </w:tcPr>
          <w:p w14:paraId="097C9B2B" w14:textId="4DFB116B"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26</w:t>
            </w:r>
          </w:p>
        </w:tc>
        <w:tc>
          <w:tcPr>
            <w:tcW w:w="1418" w:type="dxa"/>
          </w:tcPr>
          <w:p w14:paraId="0C5988B5" w14:textId="6CE2163C"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61DE3130" w14:textId="6FC1B663"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Բիսոպրոլոլ 12.5մգ</w:t>
            </w:r>
          </w:p>
        </w:tc>
      </w:tr>
      <w:tr w:rsidR="0018786E" w:rsidRPr="0018786E" w14:paraId="43FAB914" w14:textId="77777777" w:rsidTr="00703981">
        <w:tc>
          <w:tcPr>
            <w:tcW w:w="1701" w:type="dxa"/>
            <w:vAlign w:val="center"/>
          </w:tcPr>
          <w:p w14:paraId="27712C50" w14:textId="33D81FD2"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27</w:t>
            </w:r>
          </w:p>
        </w:tc>
        <w:tc>
          <w:tcPr>
            <w:tcW w:w="1418" w:type="dxa"/>
          </w:tcPr>
          <w:p w14:paraId="3BBDBA8E" w14:textId="0776BE10"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78AA9A9F" w14:textId="757EF19E"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Վերապամիլ 240մգ</w:t>
            </w:r>
          </w:p>
        </w:tc>
      </w:tr>
      <w:tr w:rsidR="0018786E" w:rsidRPr="00A71D81" w14:paraId="5C945E5A" w14:textId="77777777" w:rsidTr="00703981">
        <w:tc>
          <w:tcPr>
            <w:tcW w:w="1701" w:type="dxa"/>
            <w:vAlign w:val="center"/>
          </w:tcPr>
          <w:p w14:paraId="1CB48223" w14:textId="05498EFD"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28</w:t>
            </w:r>
          </w:p>
        </w:tc>
        <w:tc>
          <w:tcPr>
            <w:tcW w:w="1418" w:type="dxa"/>
          </w:tcPr>
          <w:p w14:paraId="53F135C8" w14:textId="779436FD"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67A914EB" w14:textId="22082BC4"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Ամլոդիպին 10մգ</w:t>
            </w:r>
          </w:p>
        </w:tc>
      </w:tr>
      <w:tr w:rsidR="0018786E" w:rsidRPr="0018786E" w14:paraId="15456EB9" w14:textId="77777777" w:rsidTr="00703981">
        <w:tc>
          <w:tcPr>
            <w:tcW w:w="1701" w:type="dxa"/>
            <w:vAlign w:val="center"/>
          </w:tcPr>
          <w:p w14:paraId="22B26296" w14:textId="71FF2F43"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29</w:t>
            </w:r>
          </w:p>
        </w:tc>
        <w:tc>
          <w:tcPr>
            <w:tcW w:w="1418" w:type="dxa"/>
          </w:tcPr>
          <w:p w14:paraId="307CCD5D" w14:textId="2404583C"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3EDF3D74" w14:textId="2E83D14D"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Կապտոպրիլ 50մգ</w:t>
            </w:r>
          </w:p>
        </w:tc>
      </w:tr>
      <w:tr w:rsidR="0018786E" w:rsidRPr="00A71D81" w14:paraId="1E1D5824" w14:textId="77777777" w:rsidTr="00703981">
        <w:tc>
          <w:tcPr>
            <w:tcW w:w="1701" w:type="dxa"/>
            <w:vAlign w:val="center"/>
          </w:tcPr>
          <w:p w14:paraId="264AD638" w14:textId="65C515BF"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30</w:t>
            </w:r>
          </w:p>
        </w:tc>
        <w:tc>
          <w:tcPr>
            <w:tcW w:w="1418" w:type="dxa"/>
          </w:tcPr>
          <w:p w14:paraId="2008E136" w14:textId="4F438CBB"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0FB4974F" w14:textId="12013B4F"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/Լորիստա-հ/ 50մգ+12.5մգ</w:t>
            </w:r>
          </w:p>
        </w:tc>
      </w:tr>
      <w:tr w:rsidR="0018786E" w:rsidRPr="0018786E" w14:paraId="3C662CE7" w14:textId="77777777" w:rsidTr="00703981">
        <w:tc>
          <w:tcPr>
            <w:tcW w:w="1701" w:type="dxa"/>
            <w:vAlign w:val="center"/>
          </w:tcPr>
          <w:p w14:paraId="50F431F2" w14:textId="54E03CB1"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31</w:t>
            </w:r>
          </w:p>
        </w:tc>
        <w:tc>
          <w:tcPr>
            <w:tcW w:w="1418" w:type="dxa"/>
          </w:tcPr>
          <w:p w14:paraId="432CDEC4" w14:textId="17BC1587"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2B6AD47B" w14:textId="544D125A"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Էնալապրիլ+հիդրոքլորթիազիդ 10մգ+25մգ</w:t>
            </w:r>
          </w:p>
        </w:tc>
      </w:tr>
      <w:tr w:rsidR="0018786E" w:rsidRPr="00A71D81" w14:paraId="66652603" w14:textId="77777777" w:rsidTr="00703981">
        <w:tc>
          <w:tcPr>
            <w:tcW w:w="1701" w:type="dxa"/>
            <w:vAlign w:val="center"/>
          </w:tcPr>
          <w:p w14:paraId="18C4EA8B" w14:textId="39853941"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32</w:t>
            </w:r>
          </w:p>
        </w:tc>
        <w:tc>
          <w:tcPr>
            <w:tcW w:w="1418" w:type="dxa"/>
          </w:tcPr>
          <w:p w14:paraId="5566A026" w14:textId="04E8D85A"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5D1AC0D9" w14:textId="2BC5D991"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Ռամիպրիլ 10մգ</w:t>
            </w:r>
          </w:p>
        </w:tc>
      </w:tr>
      <w:tr w:rsidR="0018786E" w:rsidRPr="00A71D81" w14:paraId="7A2C770F" w14:textId="77777777" w:rsidTr="00703981">
        <w:tc>
          <w:tcPr>
            <w:tcW w:w="1701" w:type="dxa"/>
            <w:vAlign w:val="center"/>
          </w:tcPr>
          <w:p w14:paraId="278D4726" w14:textId="46F23C1E"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33</w:t>
            </w:r>
          </w:p>
        </w:tc>
        <w:tc>
          <w:tcPr>
            <w:tcW w:w="1418" w:type="dxa"/>
          </w:tcPr>
          <w:p w14:paraId="71EF360C" w14:textId="40317AF8"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00F961E0" w14:textId="60386578"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Ռամիպրիլ + հիդրոքլորթիազիդ 5մգ+25մգ</w:t>
            </w:r>
          </w:p>
        </w:tc>
      </w:tr>
      <w:tr w:rsidR="0018786E" w:rsidRPr="00A71D81" w14:paraId="329CB36D" w14:textId="77777777" w:rsidTr="00703981">
        <w:tc>
          <w:tcPr>
            <w:tcW w:w="1701" w:type="dxa"/>
            <w:vAlign w:val="center"/>
          </w:tcPr>
          <w:p w14:paraId="067AE087" w14:textId="55F92C01"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34</w:t>
            </w:r>
          </w:p>
        </w:tc>
        <w:tc>
          <w:tcPr>
            <w:tcW w:w="1418" w:type="dxa"/>
          </w:tcPr>
          <w:p w14:paraId="33044F1F" w14:textId="5B26159A"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475C14F4" w14:textId="6E99859B"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Ռամիպրիլ + ամլոդիպին 5մգ+10մգ</w:t>
            </w:r>
          </w:p>
        </w:tc>
      </w:tr>
      <w:tr w:rsidR="0018786E" w:rsidRPr="00A71D81" w14:paraId="4B828670" w14:textId="77777777" w:rsidTr="00703981">
        <w:tc>
          <w:tcPr>
            <w:tcW w:w="1701" w:type="dxa"/>
            <w:vAlign w:val="center"/>
          </w:tcPr>
          <w:p w14:paraId="458310B3" w14:textId="531A0BC9"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35</w:t>
            </w:r>
          </w:p>
        </w:tc>
        <w:tc>
          <w:tcPr>
            <w:tcW w:w="1418" w:type="dxa"/>
          </w:tcPr>
          <w:p w14:paraId="50248C73" w14:textId="25F5C4E2"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252D076C" w14:textId="12A7836C"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Ռամիպրիլ + ամլոդիպին 10մգ+10մգ</w:t>
            </w:r>
          </w:p>
        </w:tc>
      </w:tr>
      <w:tr w:rsidR="0018786E" w:rsidRPr="00A71D81" w14:paraId="0C7DF601" w14:textId="77777777" w:rsidTr="00703981">
        <w:tc>
          <w:tcPr>
            <w:tcW w:w="1701" w:type="dxa"/>
            <w:vAlign w:val="center"/>
          </w:tcPr>
          <w:p w14:paraId="29392D71" w14:textId="29430DAA"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36</w:t>
            </w:r>
          </w:p>
        </w:tc>
        <w:tc>
          <w:tcPr>
            <w:tcW w:w="1418" w:type="dxa"/>
          </w:tcPr>
          <w:p w14:paraId="119105B8" w14:textId="6307705D"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03952A21" w14:textId="3F69804E"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Պերինդոպրիլ+ամլոդիպին 10մգ+5մգ</w:t>
            </w:r>
          </w:p>
        </w:tc>
      </w:tr>
      <w:tr w:rsidR="0018786E" w:rsidRPr="00A71D81" w14:paraId="5C4AE30B" w14:textId="77777777" w:rsidTr="00703981">
        <w:tc>
          <w:tcPr>
            <w:tcW w:w="1701" w:type="dxa"/>
            <w:vAlign w:val="center"/>
          </w:tcPr>
          <w:p w14:paraId="4B475606" w14:textId="0C6FFEF7"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37</w:t>
            </w:r>
          </w:p>
        </w:tc>
        <w:tc>
          <w:tcPr>
            <w:tcW w:w="1418" w:type="dxa"/>
          </w:tcPr>
          <w:p w14:paraId="0ABBF0D6" w14:textId="3E3C69C7"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6712EE3F" w14:textId="4D6C0168"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Պերինդոպրիլ+ամլոդիպին 10մգ+10մգ</w:t>
            </w:r>
          </w:p>
        </w:tc>
      </w:tr>
      <w:tr w:rsidR="0018786E" w:rsidRPr="00A71D81" w14:paraId="66FEC50E" w14:textId="77777777" w:rsidTr="00703981">
        <w:tc>
          <w:tcPr>
            <w:tcW w:w="1701" w:type="dxa"/>
            <w:vAlign w:val="center"/>
          </w:tcPr>
          <w:p w14:paraId="7378AC59" w14:textId="3F94F2CB"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38</w:t>
            </w:r>
          </w:p>
        </w:tc>
        <w:tc>
          <w:tcPr>
            <w:tcW w:w="1418" w:type="dxa"/>
          </w:tcPr>
          <w:p w14:paraId="7778D827" w14:textId="1C4A5FD2"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720939E4" w14:textId="437EE127"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Պերինդոպրիլ+ամլոդիպին 8մգ+5մգ</w:t>
            </w:r>
          </w:p>
        </w:tc>
      </w:tr>
      <w:tr w:rsidR="0018786E" w:rsidRPr="00A71D81" w14:paraId="2490EF2A" w14:textId="77777777" w:rsidTr="00703981">
        <w:tc>
          <w:tcPr>
            <w:tcW w:w="1701" w:type="dxa"/>
            <w:vAlign w:val="center"/>
          </w:tcPr>
          <w:p w14:paraId="6819FD76" w14:textId="50331DE7"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39</w:t>
            </w:r>
          </w:p>
        </w:tc>
        <w:tc>
          <w:tcPr>
            <w:tcW w:w="1418" w:type="dxa"/>
          </w:tcPr>
          <w:p w14:paraId="481D7454" w14:textId="09CE937B"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2D0499E7" w14:textId="75905DFF"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Պերինդոպրիլ+ամլոդիպին 4մգ+10մգ</w:t>
            </w:r>
          </w:p>
        </w:tc>
      </w:tr>
      <w:tr w:rsidR="0018786E" w:rsidRPr="0018786E" w14:paraId="2628A808" w14:textId="77777777" w:rsidTr="00703981">
        <w:tc>
          <w:tcPr>
            <w:tcW w:w="1701" w:type="dxa"/>
            <w:vAlign w:val="center"/>
          </w:tcPr>
          <w:p w14:paraId="7516008F" w14:textId="540EFDAF"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40</w:t>
            </w:r>
          </w:p>
        </w:tc>
        <w:tc>
          <w:tcPr>
            <w:tcW w:w="1418" w:type="dxa"/>
          </w:tcPr>
          <w:p w14:paraId="68206A2E" w14:textId="766EC3D7"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3E9646D8" w14:textId="3E72EEC1"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Պերինդոպրիլ+ինդապամիդ+ամլոդիպին 5/2.5/10</w:t>
            </w:r>
          </w:p>
        </w:tc>
      </w:tr>
      <w:tr w:rsidR="0018786E" w:rsidRPr="0018786E" w14:paraId="42DE60EA" w14:textId="77777777" w:rsidTr="00703981">
        <w:tc>
          <w:tcPr>
            <w:tcW w:w="1701" w:type="dxa"/>
            <w:vAlign w:val="center"/>
          </w:tcPr>
          <w:p w14:paraId="26B9BF34" w14:textId="5E270973"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41</w:t>
            </w:r>
          </w:p>
        </w:tc>
        <w:tc>
          <w:tcPr>
            <w:tcW w:w="1418" w:type="dxa"/>
          </w:tcPr>
          <w:p w14:paraId="3EE902C9" w14:textId="6FFAE47F"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0C1CAB25" w14:textId="5A3E4A56"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Պերինդոպրիլ+ինդապամիդ+ամլոդիպին 4/1.25/10</w:t>
            </w:r>
          </w:p>
        </w:tc>
      </w:tr>
      <w:tr w:rsidR="0018786E" w:rsidRPr="00A71D81" w14:paraId="61E5D8E9" w14:textId="77777777" w:rsidTr="00703981">
        <w:tc>
          <w:tcPr>
            <w:tcW w:w="1701" w:type="dxa"/>
            <w:vAlign w:val="center"/>
          </w:tcPr>
          <w:p w14:paraId="62E5EFD2" w14:textId="1AA269AE"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42</w:t>
            </w:r>
          </w:p>
        </w:tc>
        <w:tc>
          <w:tcPr>
            <w:tcW w:w="1418" w:type="dxa"/>
          </w:tcPr>
          <w:p w14:paraId="2A2E2A86" w14:textId="7774BBD6"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48222B59" w14:textId="22B6B87C"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Բիսոպրոլոլ+ամլոդիպին 5մգ+5մգ</w:t>
            </w:r>
          </w:p>
        </w:tc>
      </w:tr>
      <w:tr w:rsidR="0018786E" w:rsidRPr="00A71D81" w14:paraId="1FD7F7D2" w14:textId="77777777" w:rsidTr="00703981">
        <w:tc>
          <w:tcPr>
            <w:tcW w:w="1701" w:type="dxa"/>
            <w:vAlign w:val="center"/>
          </w:tcPr>
          <w:p w14:paraId="03170A95" w14:textId="63BCF713"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43</w:t>
            </w:r>
          </w:p>
        </w:tc>
        <w:tc>
          <w:tcPr>
            <w:tcW w:w="1418" w:type="dxa"/>
          </w:tcPr>
          <w:p w14:paraId="25FD97A0" w14:textId="2930B136"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0CAE9006" w14:textId="56D02E75"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Բիսոպրոլոլ+ամլոդիպին 5մգ+10մգ</w:t>
            </w:r>
          </w:p>
        </w:tc>
      </w:tr>
      <w:tr w:rsidR="0018786E" w:rsidRPr="0018786E" w14:paraId="31F81EDF" w14:textId="77777777" w:rsidTr="00703981">
        <w:tc>
          <w:tcPr>
            <w:tcW w:w="1701" w:type="dxa"/>
            <w:vAlign w:val="center"/>
          </w:tcPr>
          <w:p w14:paraId="53860ADA" w14:textId="635F7CF3"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44</w:t>
            </w:r>
          </w:p>
        </w:tc>
        <w:tc>
          <w:tcPr>
            <w:tcW w:w="1418" w:type="dxa"/>
          </w:tcPr>
          <w:p w14:paraId="585B36D8" w14:textId="640F1B34"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3E53DAA7" w14:textId="0B932E4D"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Բիսոպրոլոլ+ամլոդիպին 10մգ+5մգ</w:t>
            </w:r>
          </w:p>
        </w:tc>
      </w:tr>
      <w:tr w:rsidR="0018786E" w:rsidRPr="00A71D81" w14:paraId="0BBE34D4" w14:textId="77777777" w:rsidTr="00703981">
        <w:tc>
          <w:tcPr>
            <w:tcW w:w="1701" w:type="dxa"/>
            <w:vAlign w:val="center"/>
          </w:tcPr>
          <w:p w14:paraId="0DE1AEEC" w14:textId="61496971"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45</w:t>
            </w:r>
          </w:p>
        </w:tc>
        <w:tc>
          <w:tcPr>
            <w:tcW w:w="1418" w:type="dxa"/>
          </w:tcPr>
          <w:p w14:paraId="2600506E" w14:textId="60526181" w:rsidR="0018786E" w:rsidRPr="00621D0F" w:rsidRDefault="0018786E" w:rsidP="0018786E">
            <w:pPr>
              <w:pStyle w:val="23"/>
              <w:spacing w:line="240" w:lineRule="auto"/>
              <w:ind w:firstLine="0"/>
              <w:jc w:val="center"/>
              <w:rPr>
                <w:rFonts w:ascii="GHEA Grapalat" w:hAnsi="GHEA Grapalat"/>
                <w:lang w:val="en-US"/>
              </w:rPr>
            </w:pPr>
          </w:p>
        </w:tc>
        <w:tc>
          <w:tcPr>
            <w:tcW w:w="7231" w:type="dxa"/>
            <w:vAlign w:val="center"/>
          </w:tcPr>
          <w:p w14:paraId="751A4461" w14:textId="2863F3C0"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Բիսոպրոլոլ+ամլոդիպին 10մգ+10մգ</w:t>
            </w:r>
          </w:p>
        </w:tc>
      </w:tr>
      <w:tr w:rsidR="0018786E" w:rsidRPr="00A71D81" w14:paraId="6E1485BD" w14:textId="77777777" w:rsidTr="00703981">
        <w:tc>
          <w:tcPr>
            <w:tcW w:w="1701" w:type="dxa"/>
            <w:vAlign w:val="center"/>
          </w:tcPr>
          <w:p w14:paraId="5F77C460" w14:textId="585EF4DB"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46</w:t>
            </w:r>
          </w:p>
        </w:tc>
        <w:tc>
          <w:tcPr>
            <w:tcW w:w="1418" w:type="dxa"/>
          </w:tcPr>
          <w:p w14:paraId="10B58685" w14:textId="12AC13E1" w:rsidR="0018786E" w:rsidRPr="00621D0F" w:rsidRDefault="0018786E" w:rsidP="0018786E">
            <w:pPr>
              <w:pStyle w:val="23"/>
              <w:spacing w:line="240" w:lineRule="auto"/>
              <w:ind w:firstLine="0"/>
              <w:jc w:val="center"/>
              <w:rPr>
                <w:rFonts w:ascii="GHEA Grapalat" w:hAnsi="GHEA Grapalat"/>
                <w:lang w:val="en-US"/>
              </w:rPr>
            </w:pPr>
          </w:p>
        </w:tc>
        <w:tc>
          <w:tcPr>
            <w:tcW w:w="7231" w:type="dxa"/>
            <w:vAlign w:val="center"/>
          </w:tcPr>
          <w:p w14:paraId="1EF66885" w14:textId="1D8AD3EF"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Լիզինոպրիլ+ամլոդիպին 10մգ+5մգ</w:t>
            </w:r>
          </w:p>
        </w:tc>
      </w:tr>
      <w:tr w:rsidR="0018786E" w:rsidRPr="00C07E25" w14:paraId="2AB9E1EF" w14:textId="77777777" w:rsidTr="00703981">
        <w:tc>
          <w:tcPr>
            <w:tcW w:w="1701" w:type="dxa"/>
            <w:vAlign w:val="center"/>
          </w:tcPr>
          <w:p w14:paraId="3738C652" w14:textId="4DE46979"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47</w:t>
            </w:r>
          </w:p>
        </w:tc>
        <w:tc>
          <w:tcPr>
            <w:tcW w:w="1418" w:type="dxa"/>
          </w:tcPr>
          <w:p w14:paraId="181CFE00" w14:textId="3ED63B13" w:rsidR="0018786E" w:rsidRPr="00621D0F" w:rsidRDefault="0018786E" w:rsidP="0018786E">
            <w:pPr>
              <w:pStyle w:val="23"/>
              <w:spacing w:line="240" w:lineRule="auto"/>
              <w:ind w:firstLine="0"/>
              <w:jc w:val="center"/>
              <w:rPr>
                <w:rFonts w:ascii="GHEA Grapalat" w:hAnsi="GHEA Grapalat"/>
                <w:lang w:val="en-US"/>
              </w:rPr>
            </w:pPr>
          </w:p>
        </w:tc>
        <w:tc>
          <w:tcPr>
            <w:tcW w:w="7231" w:type="dxa"/>
            <w:vAlign w:val="center"/>
          </w:tcPr>
          <w:p w14:paraId="2B49010C" w14:textId="71F140BA"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Լիզինոպրիլ+ամլոդիպին 20մգ+10մգ</w:t>
            </w:r>
          </w:p>
        </w:tc>
      </w:tr>
      <w:tr w:rsidR="0018786E" w:rsidRPr="0018786E" w14:paraId="48564143" w14:textId="77777777" w:rsidTr="00703981">
        <w:tc>
          <w:tcPr>
            <w:tcW w:w="1701" w:type="dxa"/>
            <w:vAlign w:val="center"/>
          </w:tcPr>
          <w:p w14:paraId="143854C3" w14:textId="4EAF20B8"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lastRenderedPageBreak/>
              <w:t>48</w:t>
            </w:r>
          </w:p>
        </w:tc>
        <w:tc>
          <w:tcPr>
            <w:tcW w:w="1418" w:type="dxa"/>
          </w:tcPr>
          <w:p w14:paraId="501883A5" w14:textId="4A093C50"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577F43BB" w14:textId="4F4D15A8"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Ֆուրոսեմիդ 40մգ</w:t>
            </w:r>
          </w:p>
        </w:tc>
      </w:tr>
      <w:tr w:rsidR="0018786E" w:rsidRPr="0018786E" w14:paraId="021DF2A6" w14:textId="77777777" w:rsidTr="00703981">
        <w:tc>
          <w:tcPr>
            <w:tcW w:w="1701" w:type="dxa"/>
            <w:vAlign w:val="center"/>
          </w:tcPr>
          <w:p w14:paraId="3DE6A936" w14:textId="2F8723E9"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49</w:t>
            </w:r>
          </w:p>
        </w:tc>
        <w:tc>
          <w:tcPr>
            <w:tcW w:w="1418" w:type="dxa"/>
          </w:tcPr>
          <w:p w14:paraId="54F65734" w14:textId="5C98E627"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097C56E3" w14:textId="5B44B20F"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Սպիրոլակտոն 50մգ</w:t>
            </w:r>
          </w:p>
        </w:tc>
      </w:tr>
      <w:tr w:rsidR="0018786E" w:rsidRPr="00A71D81" w14:paraId="5CD98629" w14:textId="77777777" w:rsidTr="00703981">
        <w:tc>
          <w:tcPr>
            <w:tcW w:w="1701" w:type="dxa"/>
            <w:vAlign w:val="center"/>
          </w:tcPr>
          <w:p w14:paraId="7B611DAA" w14:textId="6E797F27"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50</w:t>
            </w:r>
          </w:p>
        </w:tc>
        <w:tc>
          <w:tcPr>
            <w:tcW w:w="1418" w:type="dxa"/>
          </w:tcPr>
          <w:p w14:paraId="57BC043C" w14:textId="6A4EB9AB"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62FB46D7" w14:textId="756FD618"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Ացետիլսալիցիլաթթու 75մգ</w:t>
            </w:r>
          </w:p>
        </w:tc>
      </w:tr>
      <w:tr w:rsidR="0018786E" w:rsidRPr="00A71D81" w14:paraId="0CA74CFD" w14:textId="77777777" w:rsidTr="00703981">
        <w:tc>
          <w:tcPr>
            <w:tcW w:w="1701" w:type="dxa"/>
            <w:vAlign w:val="center"/>
          </w:tcPr>
          <w:p w14:paraId="6E50D16D" w14:textId="460FEF62"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51</w:t>
            </w:r>
          </w:p>
        </w:tc>
        <w:tc>
          <w:tcPr>
            <w:tcW w:w="1418" w:type="dxa"/>
          </w:tcPr>
          <w:p w14:paraId="2D7F3371" w14:textId="4E4EC4F7"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03E53ECF" w14:textId="5E753F18"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Ացետիլսալիցիլաթթու 100մգ</w:t>
            </w:r>
          </w:p>
        </w:tc>
      </w:tr>
      <w:tr w:rsidR="0018786E" w:rsidRPr="00A71D81" w14:paraId="712DFAC1" w14:textId="77777777" w:rsidTr="00703981">
        <w:tc>
          <w:tcPr>
            <w:tcW w:w="1701" w:type="dxa"/>
            <w:vAlign w:val="center"/>
          </w:tcPr>
          <w:p w14:paraId="7119F271" w14:textId="6C5F51F3"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52</w:t>
            </w:r>
          </w:p>
        </w:tc>
        <w:tc>
          <w:tcPr>
            <w:tcW w:w="1418" w:type="dxa"/>
          </w:tcPr>
          <w:p w14:paraId="0B76D463" w14:textId="439988B1"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68BE8CD7" w14:textId="5302569B"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Սիմվաստատին 40մգ</w:t>
            </w:r>
          </w:p>
        </w:tc>
      </w:tr>
      <w:tr w:rsidR="0018786E" w:rsidRPr="0018786E" w14:paraId="24F8B913" w14:textId="77777777" w:rsidTr="00703981">
        <w:tc>
          <w:tcPr>
            <w:tcW w:w="1701" w:type="dxa"/>
            <w:vAlign w:val="center"/>
          </w:tcPr>
          <w:p w14:paraId="6BB5F73F" w14:textId="1FD7BED5"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53</w:t>
            </w:r>
          </w:p>
        </w:tc>
        <w:tc>
          <w:tcPr>
            <w:tcW w:w="1418" w:type="dxa"/>
          </w:tcPr>
          <w:p w14:paraId="3EDB16A9" w14:textId="34D0678C"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76012516" w14:textId="1BC15ED0"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Սիմվաստատին 20մգ</w:t>
            </w:r>
          </w:p>
        </w:tc>
      </w:tr>
      <w:tr w:rsidR="0018786E" w:rsidRPr="00A71D81" w14:paraId="41423F60" w14:textId="77777777" w:rsidTr="00703981">
        <w:tc>
          <w:tcPr>
            <w:tcW w:w="1701" w:type="dxa"/>
            <w:vAlign w:val="center"/>
          </w:tcPr>
          <w:p w14:paraId="5B27282A" w14:textId="32C0A60E"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54</w:t>
            </w:r>
          </w:p>
        </w:tc>
        <w:tc>
          <w:tcPr>
            <w:tcW w:w="1418" w:type="dxa"/>
          </w:tcPr>
          <w:p w14:paraId="083CC3CE" w14:textId="248AB642"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1E306292" w14:textId="645F179E"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Ատորվաստատին 20մգ</w:t>
            </w:r>
          </w:p>
        </w:tc>
      </w:tr>
      <w:tr w:rsidR="0018786E" w:rsidRPr="00A71D81" w14:paraId="61735DF3" w14:textId="77777777" w:rsidTr="00703981">
        <w:tc>
          <w:tcPr>
            <w:tcW w:w="1701" w:type="dxa"/>
            <w:vAlign w:val="center"/>
          </w:tcPr>
          <w:p w14:paraId="2562C329" w14:textId="23AF352A"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55</w:t>
            </w:r>
          </w:p>
        </w:tc>
        <w:tc>
          <w:tcPr>
            <w:tcW w:w="1418" w:type="dxa"/>
          </w:tcPr>
          <w:p w14:paraId="58E5B5E3" w14:textId="33CF891A"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7F7FB5EE" w14:textId="2F1A023C"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Ատորվաստատին 40մգ</w:t>
            </w:r>
          </w:p>
        </w:tc>
      </w:tr>
      <w:tr w:rsidR="0018786E" w:rsidRPr="0018786E" w14:paraId="34306514" w14:textId="77777777" w:rsidTr="00703981">
        <w:tc>
          <w:tcPr>
            <w:tcW w:w="1701" w:type="dxa"/>
            <w:vAlign w:val="center"/>
          </w:tcPr>
          <w:p w14:paraId="6EB9A582" w14:textId="13974A14"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56</w:t>
            </w:r>
          </w:p>
        </w:tc>
        <w:tc>
          <w:tcPr>
            <w:tcW w:w="1418" w:type="dxa"/>
          </w:tcPr>
          <w:p w14:paraId="630F4F94" w14:textId="07C74B68"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5D6CDB92" w14:textId="13D4789D"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Պովիդոն յոդ 10</w:t>
            </w:r>
            <w:r>
              <w:rPr>
                <w:rFonts w:ascii="GHEA Grapalat" w:hAnsi="GHEA Grapalat"/>
                <w:color w:val="000000"/>
                <w:sz w:val="16"/>
                <w:szCs w:val="16"/>
                <w:lang w:val="ru-RU"/>
              </w:rPr>
              <w:t>%</w:t>
            </w:r>
          </w:p>
        </w:tc>
      </w:tr>
      <w:tr w:rsidR="0018786E" w:rsidRPr="00A71D81" w14:paraId="78B1EB89" w14:textId="77777777" w:rsidTr="00703981">
        <w:tc>
          <w:tcPr>
            <w:tcW w:w="1701" w:type="dxa"/>
            <w:vAlign w:val="center"/>
          </w:tcPr>
          <w:p w14:paraId="25407558" w14:textId="2E018F20"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57</w:t>
            </w:r>
          </w:p>
        </w:tc>
        <w:tc>
          <w:tcPr>
            <w:tcW w:w="1418" w:type="dxa"/>
          </w:tcPr>
          <w:p w14:paraId="34E2874A" w14:textId="57C777C5"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716CDEF2" w14:textId="5923D715"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Օմեպրազոլ 20մգ</w:t>
            </w:r>
          </w:p>
        </w:tc>
      </w:tr>
      <w:tr w:rsidR="0018786E" w:rsidRPr="00A71D81" w14:paraId="5A025952" w14:textId="77777777" w:rsidTr="00703981">
        <w:tc>
          <w:tcPr>
            <w:tcW w:w="1701" w:type="dxa"/>
            <w:vAlign w:val="center"/>
          </w:tcPr>
          <w:p w14:paraId="7088B0F0" w14:textId="0CDC7866"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58</w:t>
            </w:r>
          </w:p>
        </w:tc>
        <w:tc>
          <w:tcPr>
            <w:tcW w:w="1418" w:type="dxa"/>
          </w:tcPr>
          <w:p w14:paraId="46F8E54B" w14:textId="3F062BEE"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55813CB2" w14:textId="4EFF155F"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Պանտոպրազոլ 40մգ</w:t>
            </w:r>
          </w:p>
        </w:tc>
      </w:tr>
      <w:tr w:rsidR="0018786E" w:rsidRPr="00A71D81" w14:paraId="7C9FE664" w14:textId="77777777" w:rsidTr="00703981">
        <w:tc>
          <w:tcPr>
            <w:tcW w:w="1701" w:type="dxa"/>
            <w:vAlign w:val="center"/>
          </w:tcPr>
          <w:p w14:paraId="7723BAC9" w14:textId="01039642"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59</w:t>
            </w:r>
          </w:p>
        </w:tc>
        <w:tc>
          <w:tcPr>
            <w:tcW w:w="1418" w:type="dxa"/>
          </w:tcPr>
          <w:p w14:paraId="30C19ECA" w14:textId="4EE9C701"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0EF58945" w14:textId="2AE3C810"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Դրոտավերին 40մգ</w:t>
            </w:r>
          </w:p>
        </w:tc>
      </w:tr>
      <w:tr w:rsidR="0018786E" w:rsidRPr="00A71D81" w14:paraId="23BF1B7D" w14:textId="77777777" w:rsidTr="00703981">
        <w:tc>
          <w:tcPr>
            <w:tcW w:w="1701" w:type="dxa"/>
            <w:vAlign w:val="center"/>
          </w:tcPr>
          <w:p w14:paraId="3A55335B" w14:textId="01A8141C"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60</w:t>
            </w:r>
          </w:p>
        </w:tc>
        <w:tc>
          <w:tcPr>
            <w:tcW w:w="1418" w:type="dxa"/>
          </w:tcPr>
          <w:p w14:paraId="71A0034C" w14:textId="651D465A"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22AB6143" w14:textId="7F7ECC86"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Դրոտավերին 80մգ</w:t>
            </w:r>
          </w:p>
        </w:tc>
      </w:tr>
      <w:tr w:rsidR="0018786E" w:rsidRPr="00A71D81" w14:paraId="5BB133DD" w14:textId="77777777" w:rsidTr="00703981">
        <w:tc>
          <w:tcPr>
            <w:tcW w:w="1701" w:type="dxa"/>
            <w:vAlign w:val="center"/>
          </w:tcPr>
          <w:p w14:paraId="7CDCE176" w14:textId="28181725"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61</w:t>
            </w:r>
          </w:p>
        </w:tc>
        <w:tc>
          <w:tcPr>
            <w:tcW w:w="1418" w:type="dxa"/>
          </w:tcPr>
          <w:p w14:paraId="40C25418" w14:textId="1948749D"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7A20E9AB" w14:textId="3E793228"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Լևոքիրոքսին 50մգ</w:t>
            </w:r>
          </w:p>
        </w:tc>
      </w:tr>
      <w:tr w:rsidR="0018786E" w:rsidRPr="00A71D81" w14:paraId="79E39502" w14:textId="77777777" w:rsidTr="00703981">
        <w:tc>
          <w:tcPr>
            <w:tcW w:w="1701" w:type="dxa"/>
            <w:vAlign w:val="center"/>
          </w:tcPr>
          <w:p w14:paraId="48FAE062" w14:textId="3F3CA26B"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62</w:t>
            </w:r>
          </w:p>
        </w:tc>
        <w:tc>
          <w:tcPr>
            <w:tcW w:w="1418" w:type="dxa"/>
          </w:tcPr>
          <w:p w14:paraId="5B7EF62D" w14:textId="3D834135" w:rsidR="0018786E" w:rsidRPr="00C07E25" w:rsidRDefault="0018786E" w:rsidP="0018786E">
            <w:pPr>
              <w:pStyle w:val="23"/>
              <w:spacing w:line="240" w:lineRule="auto"/>
              <w:ind w:firstLine="0"/>
              <w:jc w:val="center"/>
              <w:rPr>
                <w:rFonts w:ascii="GHEA Grapalat" w:hAnsi="GHEA Grapalat"/>
                <w:lang w:val="ru-RU"/>
              </w:rPr>
            </w:pPr>
          </w:p>
        </w:tc>
        <w:tc>
          <w:tcPr>
            <w:tcW w:w="7231" w:type="dxa"/>
            <w:vAlign w:val="center"/>
          </w:tcPr>
          <w:p w14:paraId="30B70FBD" w14:textId="4A85FD93"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Լևոքիրոքսին 100մգ</w:t>
            </w:r>
          </w:p>
        </w:tc>
      </w:tr>
      <w:tr w:rsidR="0018786E" w:rsidRPr="0008230F" w14:paraId="3BA1E88A" w14:textId="77777777" w:rsidTr="00703981">
        <w:tc>
          <w:tcPr>
            <w:tcW w:w="1701" w:type="dxa"/>
            <w:vAlign w:val="center"/>
          </w:tcPr>
          <w:p w14:paraId="35E4A802" w14:textId="142FC85D"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63</w:t>
            </w:r>
          </w:p>
        </w:tc>
        <w:tc>
          <w:tcPr>
            <w:tcW w:w="1418" w:type="dxa"/>
          </w:tcPr>
          <w:p w14:paraId="200E34DD" w14:textId="39D6B1E0"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5C0EB77C" w14:textId="115DD077"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Թիմոլոլ բրինզոլամիդ 6.8մգ+10մգ ա/կ</w:t>
            </w:r>
          </w:p>
        </w:tc>
      </w:tr>
      <w:tr w:rsidR="0018786E" w:rsidRPr="00A71D81" w14:paraId="229C1BB3" w14:textId="77777777" w:rsidTr="00703981">
        <w:tc>
          <w:tcPr>
            <w:tcW w:w="1701" w:type="dxa"/>
            <w:vAlign w:val="center"/>
          </w:tcPr>
          <w:p w14:paraId="7E1D7BD6" w14:textId="08265FB8"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64</w:t>
            </w:r>
          </w:p>
        </w:tc>
        <w:tc>
          <w:tcPr>
            <w:tcW w:w="1418" w:type="dxa"/>
          </w:tcPr>
          <w:p w14:paraId="4C24CCA2" w14:textId="558E049F"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3ACB417D" w14:textId="57131376"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Սալբուտամոլ շնչառման 10մկգ/դեղաչափ</w:t>
            </w:r>
          </w:p>
        </w:tc>
      </w:tr>
      <w:tr w:rsidR="0018786E" w:rsidRPr="00A71D81" w14:paraId="0FB22D88" w14:textId="77777777" w:rsidTr="00703981">
        <w:tc>
          <w:tcPr>
            <w:tcW w:w="1701" w:type="dxa"/>
            <w:vAlign w:val="center"/>
          </w:tcPr>
          <w:p w14:paraId="6420CF6A" w14:textId="4332D7B5"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65</w:t>
            </w:r>
          </w:p>
        </w:tc>
        <w:tc>
          <w:tcPr>
            <w:tcW w:w="1418" w:type="dxa"/>
          </w:tcPr>
          <w:p w14:paraId="59C20201" w14:textId="6AEA5EFE"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02D3BACE" w14:textId="11DE727B"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Մոնտելուկաս 4մգ շնչ.</w:t>
            </w:r>
          </w:p>
        </w:tc>
      </w:tr>
      <w:tr w:rsidR="0018786E" w:rsidRPr="00A71D81" w14:paraId="3A0ED329" w14:textId="77777777" w:rsidTr="00703981">
        <w:tc>
          <w:tcPr>
            <w:tcW w:w="1701" w:type="dxa"/>
            <w:vAlign w:val="center"/>
          </w:tcPr>
          <w:p w14:paraId="73F8A6CE" w14:textId="108A07A2"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66</w:t>
            </w:r>
          </w:p>
        </w:tc>
        <w:tc>
          <w:tcPr>
            <w:tcW w:w="1418" w:type="dxa"/>
          </w:tcPr>
          <w:p w14:paraId="25242D57" w14:textId="2C58F95D" w:rsidR="0018786E" w:rsidRPr="00C07E25" w:rsidRDefault="0018786E" w:rsidP="0018786E">
            <w:pPr>
              <w:pStyle w:val="23"/>
              <w:spacing w:line="240" w:lineRule="auto"/>
              <w:ind w:firstLine="0"/>
              <w:jc w:val="center"/>
              <w:rPr>
                <w:rFonts w:ascii="GHEA Grapalat" w:hAnsi="GHEA Grapalat"/>
                <w:lang w:val="ru-RU"/>
              </w:rPr>
            </w:pPr>
          </w:p>
        </w:tc>
        <w:tc>
          <w:tcPr>
            <w:tcW w:w="7231" w:type="dxa"/>
          </w:tcPr>
          <w:p w14:paraId="77EC29DC" w14:textId="1DDA9FA5" w:rsidR="0018786E" w:rsidRPr="002267A9" w:rsidRDefault="0018786E" w:rsidP="0018786E">
            <w:pPr>
              <w:pStyle w:val="23"/>
              <w:spacing w:line="240" w:lineRule="auto"/>
              <w:ind w:firstLine="0"/>
              <w:rPr>
                <w:rFonts w:ascii="GHEA Grapalat" w:hAnsi="GHEA Grapalat"/>
                <w:color w:val="000000"/>
                <w:sz w:val="16"/>
                <w:szCs w:val="16"/>
              </w:rPr>
            </w:pPr>
            <w:r w:rsidRPr="00B36E69">
              <w:rPr>
                <w:rFonts w:ascii="GHEA Grapalat" w:hAnsi="GHEA Grapalat"/>
                <w:color w:val="000000"/>
                <w:sz w:val="16"/>
                <w:szCs w:val="16"/>
              </w:rPr>
              <w:t xml:space="preserve">Մոնտելուկաս </w:t>
            </w:r>
            <w:r>
              <w:rPr>
                <w:rFonts w:ascii="GHEA Grapalat" w:hAnsi="GHEA Grapalat"/>
                <w:color w:val="000000"/>
                <w:sz w:val="16"/>
                <w:szCs w:val="16"/>
              </w:rPr>
              <w:t>5</w:t>
            </w:r>
            <w:r w:rsidRPr="00B36E69">
              <w:rPr>
                <w:rFonts w:ascii="GHEA Grapalat" w:hAnsi="GHEA Grapalat"/>
                <w:color w:val="000000"/>
                <w:sz w:val="16"/>
                <w:szCs w:val="16"/>
              </w:rPr>
              <w:t>մգ</w:t>
            </w:r>
          </w:p>
        </w:tc>
      </w:tr>
      <w:tr w:rsidR="0018786E" w:rsidRPr="00A71D81" w14:paraId="29F2CC5C" w14:textId="77777777" w:rsidTr="00703981">
        <w:tc>
          <w:tcPr>
            <w:tcW w:w="1701" w:type="dxa"/>
            <w:vAlign w:val="center"/>
          </w:tcPr>
          <w:p w14:paraId="636317CF" w14:textId="1A539344"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67</w:t>
            </w:r>
          </w:p>
        </w:tc>
        <w:tc>
          <w:tcPr>
            <w:tcW w:w="1418" w:type="dxa"/>
          </w:tcPr>
          <w:p w14:paraId="6B9551A3" w14:textId="320DE3D9" w:rsidR="0018786E" w:rsidRPr="00A71D81" w:rsidRDefault="0018786E" w:rsidP="0018786E">
            <w:pPr>
              <w:pStyle w:val="23"/>
              <w:spacing w:line="240" w:lineRule="auto"/>
              <w:ind w:firstLine="0"/>
              <w:jc w:val="center"/>
              <w:rPr>
                <w:rFonts w:ascii="GHEA Grapalat" w:hAnsi="GHEA Grapalat"/>
              </w:rPr>
            </w:pPr>
          </w:p>
        </w:tc>
        <w:tc>
          <w:tcPr>
            <w:tcW w:w="7231" w:type="dxa"/>
          </w:tcPr>
          <w:p w14:paraId="5A69DA91" w14:textId="672B30F1"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Մոնտելուկաս 10</w:t>
            </w:r>
            <w:r w:rsidRPr="00B36E69">
              <w:rPr>
                <w:rFonts w:ascii="GHEA Grapalat" w:hAnsi="GHEA Grapalat"/>
                <w:color w:val="000000"/>
                <w:sz w:val="16"/>
                <w:szCs w:val="16"/>
              </w:rPr>
              <w:t>մգ</w:t>
            </w:r>
          </w:p>
        </w:tc>
      </w:tr>
      <w:tr w:rsidR="0018786E" w:rsidRPr="00A71D81" w14:paraId="136DE18B" w14:textId="77777777" w:rsidTr="00703981">
        <w:tc>
          <w:tcPr>
            <w:tcW w:w="1701" w:type="dxa"/>
            <w:vAlign w:val="center"/>
          </w:tcPr>
          <w:p w14:paraId="7DC70FE8" w14:textId="13456123"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68</w:t>
            </w:r>
          </w:p>
        </w:tc>
        <w:tc>
          <w:tcPr>
            <w:tcW w:w="1418" w:type="dxa"/>
          </w:tcPr>
          <w:p w14:paraId="58BA372F" w14:textId="1E901621"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7AE3E24F" w14:textId="7F0169A2"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Կալցի խոլեկալցիֆեռոլ 1000մգ</w:t>
            </w:r>
          </w:p>
        </w:tc>
      </w:tr>
      <w:tr w:rsidR="0018786E" w:rsidRPr="00A71D81" w14:paraId="474908CE" w14:textId="77777777" w:rsidTr="00703981">
        <w:tc>
          <w:tcPr>
            <w:tcW w:w="1701" w:type="dxa"/>
            <w:vAlign w:val="center"/>
          </w:tcPr>
          <w:p w14:paraId="6AFA8D8F" w14:textId="67AC2F7D" w:rsidR="0018786E" w:rsidRPr="00A71D81" w:rsidRDefault="0018786E" w:rsidP="0018786E">
            <w:pPr>
              <w:pStyle w:val="23"/>
              <w:spacing w:line="240" w:lineRule="auto"/>
              <w:ind w:firstLine="0"/>
              <w:jc w:val="center"/>
              <w:rPr>
                <w:rFonts w:ascii="GHEA Grapalat" w:hAnsi="GHEA Grapalat"/>
              </w:rPr>
            </w:pPr>
            <w:r>
              <w:rPr>
                <w:rFonts w:ascii="GHEA Grapalat" w:hAnsi="GHEA Grapalat"/>
                <w:color w:val="000000"/>
              </w:rPr>
              <w:t>69</w:t>
            </w:r>
          </w:p>
        </w:tc>
        <w:tc>
          <w:tcPr>
            <w:tcW w:w="1418" w:type="dxa"/>
          </w:tcPr>
          <w:p w14:paraId="2915855C" w14:textId="58AF9A8A" w:rsidR="0018786E" w:rsidRPr="00A71D81" w:rsidRDefault="0018786E" w:rsidP="0018786E">
            <w:pPr>
              <w:pStyle w:val="23"/>
              <w:spacing w:line="240" w:lineRule="auto"/>
              <w:ind w:firstLine="0"/>
              <w:jc w:val="center"/>
              <w:rPr>
                <w:rFonts w:ascii="GHEA Grapalat" w:hAnsi="GHEA Grapalat"/>
              </w:rPr>
            </w:pPr>
          </w:p>
        </w:tc>
        <w:tc>
          <w:tcPr>
            <w:tcW w:w="7231" w:type="dxa"/>
            <w:vAlign w:val="center"/>
          </w:tcPr>
          <w:p w14:paraId="39A9EF2B" w14:textId="743E751E" w:rsidR="0018786E" w:rsidRPr="002267A9" w:rsidRDefault="0018786E" w:rsidP="0018786E">
            <w:pPr>
              <w:pStyle w:val="23"/>
              <w:spacing w:line="240" w:lineRule="auto"/>
              <w:ind w:firstLine="0"/>
              <w:rPr>
                <w:rFonts w:ascii="GHEA Grapalat" w:hAnsi="GHEA Grapalat"/>
                <w:color w:val="000000"/>
                <w:sz w:val="16"/>
                <w:szCs w:val="16"/>
              </w:rPr>
            </w:pPr>
            <w:r>
              <w:rPr>
                <w:rFonts w:ascii="GHEA Grapalat" w:hAnsi="GHEA Grapalat"/>
                <w:color w:val="000000"/>
                <w:sz w:val="16"/>
                <w:szCs w:val="16"/>
              </w:rPr>
              <w:t>Խոլեկալցիֆեռոլ 10գ</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w:t>
      </w:r>
      <w:r w:rsidRPr="006D2E03">
        <w:rPr>
          <w:rFonts w:ascii="GHEA Grapalat" w:hAnsi="GHEA Grapalat" w:cs="Arial"/>
          <w:sz w:val="20"/>
          <w:lang w:val="es-ES" w:eastAsia="en-US"/>
        </w:rPr>
        <w:lastRenderedPageBreak/>
        <w:t>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w:t>
      </w:r>
      <w:r w:rsidRPr="00A71D81">
        <w:rPr>
          <w:rFonts w:ascii="GHEA Grapalat" w:hAnsi="GHEA Grapalat"/>
          <w:color w:val="000000"/>
          <w:sz w:val="20"/>
          <w:szCs w:val="20"/>
          <w:lang w:val="hy-AM"/>
        </w:rPr>
        <w:lastRenderedPageBreak/>
        <w:t xml:space="preserve">արտադրող կազմակերությունը, հայտերը բացելու օրվա դրությամբ ունի միջազգային հեղինակավոր կազմակերպությունների (Fitch, Moodys, </w:t>
      </w:r>
      <w:hyperlink r:id="rId11"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4B7B3027" w14:textId="77777777" w:rsidR="00B051BE" w:rsidRPr="00A71D81" w:rsidRDefault="00B051BE"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04EC80E2" w14:textId="77777777" w:rsidR="004C16A1" w:rsidRPr="004C16A1" w:rsidRDefault="00096865" w:rsidP="004C16A1">
      <w:pPr>
        <w:autoSpaceDE w:val="0"/>
        <w:autoSpaceDN w:val="0"/>
        <w:adjustRightInd w:val="0"/>
        <w:ind w:firstLine="567"/>
        <w:jc w:val="both"/>
        <w:rPr>
          <w:rFonts w:ascii="GHEA Grapalat" w:hAnsi="GHEA Grapalat" w:cs="Sylfaen"/>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p>
    <w:p w14:paraId="099F94F6" w14:textId="00191015" w:rsidR="00096865" w:rsidRPr="00A71D81" w:rsidRDefault="00096865" w:rsidP="004C16A1">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3E894F85" w:rsidR="00B051BE" w:rsidRPr="004C16A1" w:rsidRDefault="00096865" w:rsidP="004C16A1">
      <w:pPr>
        <w:autoSpaceDE w:val="0"/>
        <w:autoSpaceDN w:val="0"/>
        <w:adjustRightInd w:val="0"/>
        <w:ind w:firstLine="567"/>
        <w:jc w:val="both"/>
        <w:rPr>
          <w:rFonts w:ascii="GHEA Grapalat" w:hAnsi="GHEA Grapalat" w:cs="Sylfaen"/>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4C16A1" w:rsidRPr="004C16A1">
        <w:rPr>
          <w:rFonts w:ascii="GHEA Grapalat" w:hAnsi="GHEA Grapalat" w:cs="Sylfaen"/>
          <w:sz w:val="20"/>
          <w:lang w:val="hy-AM"/>
        </w:rPr>
        <w:t>:</w:t>
      </w:r>
    </w:p>
    <w:p w14:paraId="59140183" w14:textId="77777777" w:rsidR="004C16A1" w:rsidRPr="004C16A1" w:rsidRDefault="004C16A1" w:rsidP="004C16A1">
      <w:pPr>
        <w:autoSpaceDE w:val="0"/>
        <w:autoSpaceDN w:val="0"/>
        <w:adjustRightInd w:val="0"/>
        <w:ind w:firstLine="567"/>
        <w:jc w:val="both"/>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Pr="00A71D81">
        <w:rPr>
          <w:rFonts w:ascii="GHEA Grapalat" w:hAnsi="GHEA Grapalat" w:cs="Sylfaen"/>
          <w:szCs w:val="24"/>
          <w:lang w:val="hy-AM"/>
        </w:rPr>
        <w:t>բ</w:t>
      </w:r>
      <w:r w:rsidR="00096865" w:rsidRPr="00A71D81">
        <w:rPr>
          <w:rFonts w:ascii="GHEA Grapalat" w:hAnsi="GHEA Grapalat" w:cs="Sylfaen"/>
          <w:szCs w:val="24"/>
          <w:lang w:val="hy-AM"/>
        </w:rPr>
        <w:t xml:space="preserve">աց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EECF07A"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4C16A1" w:rsidRPr="004C16A1">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4C16A1" w:rsidRPr="004C16A1">
        <w:rPr>
          <w:rFonts w:ascii="GHEA Grapalat" w:hAnsi="GHEA Grapalat" w:cs="Sylfaen"/>
          <w:sz w:val="24"/>
          <w:szCs w:val="24"/>
          <w:lang w:val="hy-AM"/>
        </w:rPr>
        <w:t>1</w:t>
      </w:r>
      <w:r w:rsidR="00D3575C" w:rsidRPr="00D3575C">
        <w:rPr>
          <w:rFonts w:ascii="GHEA Grapalat" w:hAnsi="GHEA Grapalat" w:cs="Sylfaen"/>
          <w:sz w:val="24"/>
          <w:szCs w:val="24"/>
          <w:lang w:val="hy-AM"/>
        </w:rPr>
        <w:t>5</w:t>
      </w:r>
      <w:r w:rsidR="004C16A1" w:rsidRPr="004C16A1">
        <w:rPr>
          <w:rFonts w:ascii="GHEA Grapalat" w:hAnsi="GHEA Grapalat" w:cs="Sylfaen"/>
          <w:sz w:val="24"/>
          <w:szCs w:val="24"/>
          <w:lang w:val="hy-AM"/>
        </w:rPr>
        <w:t>:</w:t>
      </w:r>
      <w:r w:rsidR="00D3575C" w:rsidRPr="005A0193">
        <w:rPr>
          <w:rFonts w:ascii="GHEA Grapalat" w:hAnsi="GHEA Grapalat" w:cs="Sylfaen"/>
          <w:sz w:val="24"/>
          <w:szCs w:val="24"/>
          <w:lang w:val="hy-AM"/>
        </w:rPr>
        <w:t>3</w:t>
      </w:r>
      <w:r w:rsidR="004C16A1" w:rsidRPr="004C16A1">
        <w:rPr>
          <w:rFonts w:ascii="GHEA Grapalat" w:hAnsi="GHEA Grapalat" w:cs="Sylfaen"/>
          <w:sz w:val="24"/>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D3575C">
        <w:rPr>
          <w:rFonts w:ascii="GHEA Grapalat" w:hAnsi="GHEA Grapalat"/>
          <w:i/>
        </w:rPr>
        <w:t xml:space="preserve">Արարատի մարզ </w:t>
      </w:r>
      <w:r w:rsidR="0008230F">
        <w:rPr>
          <w:rFonts w:ascii="GHEA Grapalat" w:hAnsi="GHEA Grapalat"/>
        </w:rPr>
        <w:t xml:space="preserve">գ. </w:t>
      </w:r>
      <w:r w:rsidR="0008230F" w:rsidRPr="0008230F">
        <w:rPr>
          <w:rFonts w:ascii="GHEA Grapalat" w:hAnsi="GHEA Grapalat"/>
          <w:lang w:val="hy-AM"/>
        </w:rPr>
        <w:t>Սիս</w:t>
      </w:r>
      <w:r w:rsidR="0008230F" w:rsidRPr="0018786E">
        <w:rPr>
          <w:rFonts w:ascii="GHEA Grapalat" w:hAnsi="GHEA Grapalat"/>
        </w:rPr>
        <w:t xml:space="preserve"> </w:t>
      </w:r>
      <w:r w:rsidR="0008230F" w:rsidRPr="0008230F">
        <w:rPr>
          <w:rFonts w:ascii="GHEA Grapalat" w:hAnsi="GHEA Grapalat"/>
          <w:lang w:val="hy-AM"/>
        </w:rPr>
        <w:t>Մասիսի</w:t>
      </w:r>
      <w:r w:rsidR="0008230F" w:rsidRPr="0018786E">
        <w:rPr>
          <w:rFonts w:ascii="GHEA Grapalat" w:hAnsi="GHEA Grapalat"/>
        </w:rPr>
        <w:t xml:space="preserve"> </w:t>
      </w:r>
      <w:r w:rsidR="0008230F" w:rsidRPr="0008230F">
        <w:rPr>
          <w:rFonts w:ascii="GHEA Grapalat" w:hAnsi="GHEA Grapalat"/>
          <w:lang w:val="hy-AM"/>
        </w:rPr>
        <w:t>խճ</w:t>
      </w:r>
      <w:r w:rsidR="0008230F" w:rsidRPr="0018786E">
        <w:rPr>
          <w:rFonts w:ascii="GHEA Grapalat" w:hAnsi="GHEA Grapalat"/>
        </w:rPr>
        <w:t xml:space="preserve">. 2 </w:t>
      </w:r>
      <w:r w:rsidR="0008230F" w:rsidRPr="0008230F">
        <w:rPr>
          <w:rFonts w:ascii="GHEA Grapalat" w:hAnsi="GHEA Grapalat"/>
          <w:lang w:val="hy-AM"/>
        </w:rPr>
        <w:t>նրբ</w:t>
      </w:r>
      <w:r w:rsidR="0008230F" w:rsidRPr="0018786E">
        <w:rPr>
          <w:rFonts w:ascii="GHEA Grapalat" w:hAnsi="GHEA Grapalat"/>
        </w:rPr>
        <w:t xml:space="preserve">. 2 </w:t>
      </w:r>
      <w:r w:rsidR="0008230F" w:rsidRPr="0008230F">
        <w:rPr>
          <w:rFonts w:ascii="GHEA Grapalat" w:hAnsi="GHEA Grapalat"/>
          <w:lang w:val="hy-AM"/>
        </w:rPr>
        <w:t>մասնաշենք</w:t>
      </w:r>
      <w:bookmarkStart w:id="2" w:name="_GoBack"/>
      <w:bookmarkEnd w:id="2"/>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36AFB50"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C16A1" w:rsidRPr="004C16A1">
        <w:rPr>
          <w:rFonts w:ascii="GHEA Grapalat" w:hAnsi="GHEA Grapalat" w:cs="Sylfaen"/>
          <w:sz w:val="24"/>
          <w:szCs w:val="24"/>
          <w:lang w:val="hy-AM"/>
        </w:rPr>
        <w:t>Էմմա Մելքոնյանը</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3B9FD84B" w:rsidR="003850A0" w:rsidRPr="004C16A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68E6D35A" w:rsidR="000845F6" w:rsidRPr="00A71D81" w:rsidRDefault="004C16A1" w:rsidP="00EF3662">
      <w:pPr>
        <w:pStyle w:val="norm"/>
        <w:spacing w:line="240" w:lineRule="auto"/>
        <w:rPr>
          <w:rFonts w:ascii="GHEA Grapalat" w:hAnsi="GHEA Grapalat" w:cs="Sylfaen"/>
          <w:sz w:val="20"/>
          <w:szCs w:val="24"/>
          <w:lang w:val="hy-AM" w:eastAsia="en-US"/>
        </w:rPr>
      </w:pPr>
      <w:r w:rsidRPr="004C16A1">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1510ED8D" w:rsidR="000845F6" w:rsidRPr="00A71D81" w:rsidRDefault="004C16A1" w:rsidP="00EF3662">
      <w:pPr>
        <w:pStyle w:val="norm"/>
        <w:spacing w:line="240" w:lineRule="auto"/>
        <w:rPr>
          <w:rFonts w:ascii="GHEA Grapalat" w:hAnsi="GHEA Grapalat" w:cs="Sylfaen"/>
          <w:sz w:val="20"/>
          <w:szCs w:val="24"/>
          <w:lang w:val="hy-AM" w:eastAsia="en-US"/>
        </w:rPr>
      </w:pPr>
      <w:r w:rsidRPr="004C16A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624DAC4D" w14:textId="77777777" w:rsidR="00703981" w:rsidRPr="0008230F" w:rsidRDefault="00703981" w:rsidP="00EF3662">
      <w:pPr>
        <w:jc w:val="center"/>
        <w:rPr>
          <w:rFonts w:ascii="GHEA Grapalat" w:hAnsi="GHEA Grapalat"/>
          <w:b/>
          <w:sz w:val="20"/>
          <w:lang w:val="hy-AM"/>
        </w:rPr>
      </w:pPr>
    </w:p>
    <w:p w14:paraId="58D7E9A0" w14:textId="77777777" w:rsidR="00703981" w:rsidRPr="0008230F" w:rsidRDefault="00703981" w:rsidP="00EF3662">
      <w:pPr>
        <w:jc w:val="center"/>
        <w:rPr>
          <w:rFonts w:ascii="GHEA Grapalat" w:hAnsi="GHEA Grapalat"/>
          <w:b/>
          <w:sz w:val="20"/>
          <w:lang w:val="hy-AM"/>
        </w:rPr>
      </w:pPr>
    </w:p>
    <w:p w14:paraId="09C402E7" w14:textId="77777777" w:rsidR="00A45946" w:rsidRPr="0008230F" w:rsidRDefault="00C8055A" w:rsidP="00EF3662">
      <w:pPr>
        <w:jc w:val="center"/>
        <w:rPr>
          <w:rFonts w:ascii="GHEA Grapalat" w:hAnsi="GHEA Grapalat" w:cs="Arial"/>
          <w:b/>
          <w:sz w:val="20"/>
          <w:lang w:val="hy-AM"/>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59C128F9" w14:textId="77777777" w:rsidR="00703981" w:rsidRPr="0008230F" w:rsidRDefault="00703981" w:rsidP="00EF3662">
      <w:pPr>
        <w:jc w:val="center"/>
        <w:rPr>
          <w:rFonts w:ascii="GHEA Grapalat" w:hAnsi="GHEA Grapalat" w:cs="Arial"/>
          <w:b/>
          <w:sz w:val="20"/>
          <w:lang w:val="hy-AM"/>
        </w:rPr>
      </w:pP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4575EFCC" w:rsidR="00096865" w:rsidRPr="006D2E03" w:rsidRDefault="00041323" w:rsidP="004C16A1">
      <w:pPr>
        <w:ind w:firstLine="567"/>
        <w:jc w:val="center"/>
        <w:rPr>
          <w:rFonts w:ascii="GHEA Grapalat" w:hAnsi="GHEA Grapalat" w:cs="Sylfaen"/>
          <w:sz w:val="20"/>
          <w:lang w:val="af-ZA"/>
        </w:rPr>
      </w:pPr>
      <w:r w:rsidRPr="00A71D81">
        <w:rPr>
          <w:rFonts w:ascii="GHEA Grapalat" w:hAnsi="GHEA Grapalat"/>
          <w:b/>
          <w:sz w:val="20"/>
          <w:lang w:val="af-ZA"/>
        </w:rPr>
        <w:br w:type="page"/>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5729EA5B" w:rsidR="00807178" w:rsidRPr="006D2E03" w:rsidRDefault="004C16A1" w:rsidP="00EF3662">
      <w:pPr>
        <w:ind w:firstLine="567"/>
        <w:jc w:val="center"/>
        <w:rPr>
          <w:rFonts w:ascii="GHEA Grapalat" w:hAnsi="GHEA Grapalat"/>
          <w:b/>
          <w:sz w:val="20"/>
          <w:lang w:val="hy-AM"/>
        </w:rPr>
      </w:pPr>
      <w:r w:rsidRPr="00C07E25">
        <w:rPr>
          <w:rFonts w:ascii="GHEA Grapalat" w:hAnsi="GHEA Grapalat"/>
          <w:b/>
          <w:sz w:val="20"/>
          <w:lang w:val="af-ZA"/>
        </w:rPr>
        <w:t>7</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903C510" w:rsidR="004348F9" w:rsidRPr="006D2E03" w:rsidRDefault="004C16A1" w:rsidP="004348F9">
      <w:pPr>
        <w:pStyle w:val="23"/>
        <w:spacing w:line="240" w:lineRule="auto"/>
        <w:ind w:firstLine="567"/>
        <w:rPr>
          <w:rFonts w:ascii="GHEA Grapalat" w:hAnsi="GHEA Grapalat" w:cs="Tahoma"/>
        </w:rPr>
      </w:pPr>
      <w:r w:rsidRPr="004C16A1">
        <w:rPr>
          <w:rFonts w:ascii="GHEA Grapalat" w:hAnsi="GHEA Grapalat"/>
        </w:rPr>
        <w:t>7</w:t>
      </w:r>
      <w:r w:rsidR="00096865" w:rsidRPr="006D2E03">
        <w:rPr>
          <w:rFonts w:ascii="GHEA Grapalat" w:hAnsi="GHEA Grapalat"/>
        </w:rPr>
        <w:t xml:space="preserve">.1 </w:t>
      </w:r>
      <w:r w:rsidR="002C3CAA" w:rsidRPr="00786AE3">
        <w:rPr>
          <w:rFonts w:ascii="GHEA Grapalat" w:hAnsi="GHEA Grapalat" w:cs="Sylfaen"/>
          <w:lang w:val="hy-AM"/>
        </w:rPr>
        <w:t>Հայտերի</w:t>
      </w:r>
      <w:r w:rsidR="002C3CAA" w:rsidRPr="006D2E03">
        <w:rPr>
          <w:rFonts w:ascii="GHEA Grapalat" w:hAnsi="GHEA Grapalat" w:cs="Sylfaen"/>
        </w:rPr>
        <w:t xml:space="preserve"> </w:t>
      </w:r>
      <w:r w:rsidR="002C3CAA" w:rsidRPr="00786AE3">
        <w:rPr>
          <w:rFonts w:ascii="GHEA Grapalat" w:hAnsi="GHEA Grapalat" w:cs="Sylfaen"/>
          <w:lang w:val="hy-AM"/>
        </w:rPr>
        <w:t>բացումը</w:t>
      </w:r>
      <w:r w:rsidR="002C3CAA" w:rsidRPr="006D2E03">
        <w:rPr>
          <w:rFonts w:ascii="GHEA Grapalat" w:hAnsi="GHEA Grapalat" w:cs="Sylfaen"/>
        </w:rPr>
        <w:t xml:space="preserve"> </w:t>
      </w:r>
      <w:r w:rsidR="002C3CAA" w:rsidRPr="00786AE3">
        <w:rPr>
          <w:rFonts w:ascii="GHEA Grapalat" w:hAnsi="GHEA Grapalat" w:cs="Sylfaen"/>
          <w:lang w:val="hy-AM"/>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786AE3">
        <w:rPr>
          <w:rFonts w:ascii="GHEA Grapalat" w:hAnsi="GHEA Grapalat" w:cs="Sylfaen"/>
          <w:szCs w:val="24"/>
          <w:lang w:val="hy-AM"/>
        </w:rPr>
        <w:t>սույն</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ընթացակարգի</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հայտարարությունը</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և</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հրավերը</w:t>
      </w:r>
      <w:r w:rsidR="004348F9" w:rsidRPr="006D2E03">
        <w:rPr>
          <w:rFonts w:ascii="GHEA Grapalat" w:hAnsi="GHEA Grapalat" w:cs="Sylfaen"/>
          <w:szCs w:val="24"/>
        </w:rPr>
        <w:t xml:space="preserve"> </w:t>
      </w:r>
      <w:r w:rsidR="00627351" w:rsidRPr="00786AE3">
        <w:rPr>
          <w:rFonts w:ascii="GHEA Grapalat" w:hAnsi="GHEA Grapalat" w:cs="Sylfaen"/>
          <w:szCs w:val="24"/>
          <w:lang w:val="hy-AM"/>
        </w:rPr>
        <w:t>տեղեկագրում</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հրապարակվելու</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օրվանից</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հաշված</w:t>
      </w:r>
      <w:r w:rsidR="004348F9" w:rsidRPr="006D2E03">
        <w:rPr>
          <w:rFonts w:ascii="GHEA Grapalat" w:hAnsi="GHEA Grapalat" w:cs="Sylfaen"/>
          <w:szCs w:val="24"/>
        </w:rPr>
        <w:t xml:space="preserve"> «</w:t>
      </w:r>
      <w:r w:rsidRPr="004C16A1">
        <w:rPr>
          <w:rFonts w:ascii="GHEA Grapalat" w:hAnsi="GHEA Grapalat" w:cs="Sylfaen"/>
          <w:szCs w:val="24"/>
        </w:rPr>
        <w:t>7</w:t>
      </w:r>
      <w:r w:rsidR="004348F9" w:rsidRPr="006D2E03">
        <w:rPr>
          <w:rFonts w:ascii="GHEA Grapalat" w:hAnsi="GHEA Grapalat" w:cs="Sylfaen"/>
          <w:szCs w:val="24"/>
        </w:rPr>
        <w:t>»</w:t>
      </w:r>
      <w:r w:rsidR="004348F9" w:rsidRPr="00786AE3">
        <w:rPr>
          <w:rFonts w:ascii="GHEA Grapalat" w:hAnsi="GHEA Grapalat" w:cs="Sylfaen"/>
          <w:szCs w:val="24"/>
          <w:lang w:val="hy-AM"/>
        </w:rPr>
        <w:t>րդ</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օրվա</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ժամը</w:t>
      </w:r>
      <w:r w:rsidR="004348F9" w:rsidRPr="006D2E03">
        <w:rPr>
          <w:rFonts w:ascii="GHEA Grapalat" w:hAnsi="GHEA Grapalat" w:cs="Sylfaen"/>
          <w:szCs w:val="24"/>
        </w:rPr>
        <w:t xml:space="preserve"> «</w:t>
      </w:r>
      <w:r w:rsidRPr="004C16A1">
        <w:rPr>
          <w:rFonts w:ascii="GHEA Grapalat" w:hAnsi="GHEA Grapalat" w:cs="Sylfaen"/>
          <w:sz w:val="24"/>
          <w:szCs w:val="24"/>
        </w:rPr>
        <w:t>1</w:t>
      </w:r>
      <w:r w:rsidR="005A0193">
        <w:rPr>
          <w:rFonts w:ascii="GHEA Grapalat" w:hAnsi="GHEA Grapalat" w:cs="Sylfaen"/>
          <w:sz w:val="24"/>
          <w:szCs w:val="24"/>
        </w:rPr>
        <w:t>5</w:t>
      </w:r>
      <w:r w:rsidRPr="004C16A1">
        <w:rPr>
          <w:rFonts w:ascii="GHEA Grapalat" w:hAnsi="GHEA Grapalat" w:cs="Sylfaen"/>
          <w:sz w:val="24"/>
          <w:szCs w:val="24"/>
        </w:rPr>
        <w:t>:</w:t>
      </w:r>
      <w:r w:rsidR="005A0193">
        <w:rPr>
          <w:rFonts w:ascii="GHEA Grapalat" w:hAnsi="GHEA Grapalat" w:cs="Sylfaen"/>
          <w:sz w:val="24"/>
          <w:szCs w:val="24"/>
        </w:rPr>
        <w:t>3</w:t>
      </w:r>
      <w:r w:rsidRPr="004C16A1">
        <w:rPr>
          <w:rFonts w:ascii="GHEA Grapalat" w:hAnsi="GHEA Grapalat" w:cs="Sylfaen"/>
          <w:sz w:val="24"/>
          <w:szCs w:val="24"/>
        </w:rPr>
        <w:t>0</w:t>
      </w:r>
      <w:r w:rsidR="004348F9" w:rsidRPr="006D2E03">
        <w:rPr>
          <w:rFonts w:ascii="GHEA Grapalat" w:hAnsi="GHEA Grapalat" w:cs="Sylfaen"/>
          <w:szCs w:val="24"/>
        </w:rPr>
        <w:t xml:space="preserve"> »-</w:t>
      </w:r>
      <w:r w:rsidR="004348F9" w:rsidRPr="00786AE3">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3D90B307" w:rsidR="009A796C" w:rsidRPr="00A71D81" w:rsidRDefault="00DE63E4" w:rsidP="00EF3662">
      <w:pPr>
        <w:ind w:firstLine="567"/>
        <w:jc w:val="both"/>
        <w:rPr>
          <w:rFonts w:ascii="GHEA Grapalat" w:hAnsi="GHEA Grapalat" w:cs="Sylfaen"/>
          <w:sz w:val="20"/>
          <w:lang w:val="af-ZA"/>
        </w:rPr>
      </w:pPr>
      <w:r w:rsidRPr="00DE63E4">
        <w:rPr>
          <w:rFonts w:ascii="GHEA Grapalat" w:hAnsi="GHEA Grapalat" w:cs="Sylfaen"/>
          <w:sz w:val="20"/>
          <w:lang w:val="hy-AM"/>
        </w:rPr>
        <w:t>7</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36B39E6A" w:rsidR="00B514E8" w:rsidRPr="00A71D81" w:rsidRDefault="00DE63E4" w:rsidP="00EF3662">
      <w:pPr>
        <w:pStyle w:val="23"/>
        <w:spacing w:line="240" w:lineRule="auto"/>
        <w:ind w:firstLine="567"/>
        <w:rPr>
          <w:rFonts w:ascii="GHEA Grapalat" w:hAnsi="GHEA Grapalat" w:cs="Sylfaen"/>
          <w:szCs w:val="24"/>
          <w:lang w:val="hy-AM"/>
        </w:rPr>
      </w:pPr>
      <w:r w:rsidRPr="00DE63E4">
        <w:rPr>
          <w:rFonts w:ascii="GHEA Grapalat" w:hAnsi="GHEA Grapalat" w:cs="Sylfaen"/>
          <w:szCs w:val="24"/>
        </w:rPr>
        <w:t>7</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5D827C5" w:rsidR="00096865" w:rsidRPr="00A71D81" w:rsidRDefault="00DE63E4" w:rsidP="00EF3662">
      <w:pPr>
        <w:pStyle w:val="a3"/>
        <w:spacing w:line="240" w:lineRule="auto"/>
        <w:ind w:firstLine="567"/>
        <w:rPr>
          <w:rFonts w:ascii="GHEA Grapalat" w:hAnsi="GHEA Grapalat" w:cs="Sylfaen"/>
          <w:i w:val="0"/>
          <w:szCs w:val="24"/>
          <w:lang w:val="af-ZA"/>
        </w:rPr>
      </w:pPr>
      <w:r w:rsidRPr="00DE63E4">
        <w:rPr>
          <w:rFonts w:ascii="GHEA Grapalat" w:hAnsi="GHEA Grapalat" w:cs="Sylfaen"/>
          <w:i w:val="0"/>
          <w:szCs w:val="24"/>
          <w:lang w:val="hy-AM"/>
        </w:rPr>
        <w:t>7</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096865" w:rsidRPr="00A71D81">
        <w:rPr>
          <w:rFonts w:ascii="GHEA Grapalat" w:hAnsi="GHEA Grapalat" w:cs="Sylfaen"/>
          <w:i w:val="0"/>
          <w:szCs w:val="24"/>
          <w:lang w:val="af-ZA"/>
        </w:rPr>
        <w:t xml:space="preserve"> </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af6"/>
          <w:rFonts w:ascii="GHEA Grapalat" w:hAnsi="GHEA Grapalat" w:cs="Sylfaen"/>
          <w:i w:val="0"/>
          <w:color w:val="FFFFFF"/>
          <w:szCs w:val="24"/>
          <w:lang w:val="af-ZA"/>
        </w:rPr>
        <w:footnoteReference w:id="1"/>
      </w:r>
      <w:r w:rsidR="00F11794"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2467F422" w:rsidR="009B6D58" w:rsidRPr="00A71D81" w:rsidRDefault="00DE63E4" w:rsidP="00EF3662">
      <w:pPr>
        <w:pStyle w:val="norm"/>
        <w:spacing w:line="240" w:lineRule="auto"/>
        <w:rPr>
          <w:rFonts w:ascii="GHEA Grapalat" w:hAnsi="GHEA Grapalat" w:cs="Sylfaen"/>
          <w:sz w:val="20"/>
          <w:szCs w:val="24"/>
          <w:lang w:val="af-ZA" w:eastAsia="en-US"/>
        </w:rPr>
      </w:pPr>
      <w:r w:rsidRPr="00DE63E4">
        <w:rPr>
          <w:rFonts w:ascii="GHEA Grapalat" w:hAnsi="GHEA Grapalat"/>
          <w:sz w:val="20"/>
          <w:lang w:val="af-ZA" w:eastAsia="x-none"/>
        </w:rPr>
        <w:t>7</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80BCCB7" w:rsidR="00B514E8" w:rsidRPr="00A71D81" w:rsidRDefault="00DE63E4" w:rsidP="00EF3662">
      <w:pPr>
        <w:ind w:firstLine="708"/>
        <w:jc w:val="both"/>
        <w:rPr>
          <w:rFonts w:ascii="GHEA Grapalat" w:hAnsi="GHEA Grapalat"/>
          <w:sz w:val="20"/>
          <w:szCs w:val="20"/>
          <w:lang w:val="hy-AM" w:eastAsia="x-none"/>
        </w:rPr>
      </w:pPr>
      <w:r w:rsidRPr="00DE63E4">
        <w:rPr>
          <w:rFonts w:ascii="GHEA Grapalat" w:hAnsi="GHEA Grapalat"/>
          <w:sz w:val="20"/>
          <w:szCs w:val="20"/>
          <w:lang w:val="af-ZA" w:eastAsia="x-none"/>
        </w:rPr>
        <w:t>7</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2350383D" w:rsidR="00116E47" w:rsidRPr="00A71D81" w:rsidRDefault="00DE63E4" w:rsidP="00EF3662">
      <w:pPr>
        <w:pStyle w:val="norm"/>
        <w:spacing w:line="240" w:lineRule="auto"/>
        <w:rPr>
          <w:rFonts w:ascii="GHEA Grapalat" w:hAnsi="GHEA Grapalat" w:cs="Sylfaen"/>
          <w:sz w:val="20"/>
          <w:szCs w:val="24"/>
          <w:lang w:val="af-ZA" w:eastAsia="en-US"/>
        </w:rPr>
      </w:pPr>
      <w:r w:rsidRPr="00DE63E4">
        <w:rPr>
          <w:rFonts w:ascii="GHEA Grapalat" w:hAnsi="GHEA Grapalat"/>
          <w:sz w:val="20"/>
          <w:lang w:val="hy-AM" w:eastAsia="x-none"/>
        </w:rPr>
        <w:t>7</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15313C39" w:rsidR="00FC31D8" w:rsidRPr="00A71D81" w:rsidRDefault="00DE63E4" w:rsidP="00EF3662">
      <w:pPr>
        <w:pStyle w:val="norm"/>
        <w:spacing w:line="240" w:lineRule="auto"/>
        <w:ind w:firstLine="567"/>
        <w:rPr>
          <w:rFonts w:ascii="GHEA Grapalat" w:hAnsi="GHEA Grapalat" w:cs="Sylfaen"/>
          <w:sz w:val="20"/>
          <w:szCs w:val="24"/>
          <w:lang w:val="hy-AM" w:eastAsia="en-US"/>
        </w:rPr>
      </w:pPr>
      <w:r w:rsidRPr="00DE63E4">
        <w:rPr>
          <w:rFonts w:ascii="GHEA Grapalat" w:hAnsi="GHEA Grapalat" w:cs="Sylfaen"/>
          <w:sz w:val="20"/>
          <w:szCs w:val="24"/>
          <w:lang w:val="hy-AM" w:eastAsia="en-US"/>
        </w:rPr>
        <w:t>7</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Pr="00DE63E4">
        <w:rPr>
          <w:rFonts w:ascii="GHEA Grapalat" w:hAnsi="GHEA Grapalat" w:cs="Sylfaen"/>
          <w:sz w:val="20"/>
          <w:szCs w:val="24"/>
          <w:lang w:val="hy-AM" w:eastAsia="en-US"/>
        </w:rPr>
        <w:t>7</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94426A2" w:rsidR="00F40755" w:rsidRPr="00F40755" w:rsidRDefault="00DE63E4" w:rsidP="00F40755">
      <w:pPr>
        <w:pStyle w:val="23"/>
        <w:spacing w:line="240" w:lineRule="auto"/>
        <w:ind w:firstLine="567"/>
        <w:rPr>
          <w:rFonts w:ascii="GHEA Grapalat" w:hAnsi="GHEA Grapalat" w:cs="Sylfaen"/>
          <w:szCs w:val="24"/>
          <w:lang w:val="hy-AM"/>
        </w:rPr>
      </w:pPr>
      <w:r w:rsidRPr="00DE63E4">
        <w:rPr>
          <w:rFonts w:ascii="GHEA Grapalat" w:hAnsi="GHEA Grapalat" w:cs="Sylfaen"/>
          <w:szCs w:val="24"/>
          <w:lang w:val="hy-AM"/>
        </w:rPr>
        <w:t>7</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3E100A26" w:rsidR="00FC4575" w:rsidRPr="00A71D81" w:rsidRDefault="00DE63E4" w:rsidP="00D571F0">
      <w:pPr>
        <w:pStyle w:val="23"/>
        <w:spacing w:line="240" w:lineRule="auto"/>
        <w:ind w:firstLine="567"/>
        <w:rPr>
          <w:rFonts w:ascii="GHEA Grapalat" w:hAnsi="GHEA Grapalat" w:cs="Sylfaen"/>
          <w:szCs w:val="24"/>
          <w:lang w:val="hy-AM"/>
        </w:rPr>
      </w:pPr>
      <w:r w:rsidRPr="00DE63E4">
        <w:rPr>
          <w:rFonts w:ascii="GHEA Grapalat" w:hAnsi="GHEA Grapalat" w:cs="Sylfaen"/>
          <w:szCs w:val="24"/>
          <w:lang w:val="hy-AM"/>
        </w:rPr>
        <w:t>7</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3AD3F539" w:rsidR="00E65F37" w:rsidRPr="00A71D81" w:rsidRDefault="00DE63E4" w:rsidP="00D571F0">
      <w:pPr>
        <w:pStyle w:val="23"/>
        <w:spacing w:line="240" w:lineRule="auto"/>
        <w:ind w:firstLine="567"/>
        <w:rPr>
          <w:rFonts w:ascii="GHEA Grapalat" w:hAnsi="GHEA Grapalat" w:cs="Sylfaen"/>
          <w:szCs w:val="24"/>
          <w:lang w:val="hy-AM"/>
        </w:rPr>
      </w:pPr>
      <w:r w:rsidRPr="00DE63E4">
        <w:rPr>
          <w:rFonts w:ascii="GHEA Grapalat" w:hAnsi="GHEA Grapalat" w:cs="Sylfaen"/>
          <w:szCs w:val="24"/>
          <w:lang w:val="hy-AM"/>
        </w:rPr>
        <w:t>7</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xml:space="preserve">: Եթե հիմնավորումներ չեն </w:t>
      </w:r>
      <w:r w:rsidR="00902BB9" w:rsidRPr="00A71D81">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17394FF4"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DE63E4" w:rsidRPr="00DE63E4">
        <w:rPr>
          <w:rFonts w:ascii="GHEA Grapalat" w:hAnsi="GHEA Grapalat" w:cs="Sylfaen"/>
          <w:sz w:val="20"/>
          <w:lang w:val="af-ZA"/>
        </w:rPr>
        <w:t>7</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4C775C7F"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DE63E4" w:rsidRPr="00DE63E4">
        <w:rPr>
          <w:rFonts w:ascii="GHEA Grapalat" w:hAnsi="GHEA Grapalat"/>
          <w:color w:val="000000"/>
          <w:sz w:val="20"/>
          <w:szCs w:val="20"/>
          <w:lang w:val="af-ZA"/>
        </w:rPr>
        <w:t>7</w:t>
      </w:r>
      <w:r w:rsidR="00E17B5D" w:rsidRPr="006D2E03">
        <w:rPr>
          <w:rFonts w:ascii="GHEA Grapalat" w:hAnsi="GHEA Grapalat"/>
          <w:color w:val="000000"/>
          <w:sz w:val="20"/>
          <w:szCs w:val="20"/>
          <w:lang w:val="af-ZA"/>
        </w:rPr>
        <w:t>.1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4D2B8B34" w:rsidR="007A5810" w:rsidRPr="00A71D81" w:rsidRDefault="00DE63E4" w:rsidP="00955CC1">
      <w:pPr>
        <w:pStyle w:val="norm"/>
        <w:spacing w:line="240" w:lineRule="auto"/>
        <w:ind w:firstLine="706"/>
        <w:rPr>
          <w:rFonts w:ascii="GHEA Grapalat" w:hAnsi="GHEA Grapalat" w:cs="Sylfaen"/>
          <w:sz w:val="20"/>
          <w:szCs w:val="24"/>
          <w:lang w:val="af-ZA" w:eastAsia="en-US"/>
        </w:rPr>
      </w:pPr>
      <w:r w:rsidRPr="00DE63E4">
        <w:rPr>
          <w:rFonts w:ascii="GHEA Grapalat" w:hAnsi="GHEA Grapalat" w:cs="Sylfaen"/>
          <w:sz w:val="20"/>
          <w:szCs w:val="24"/>
          <w:lang w:val="af-ZA" w:eastAsia="en-US"/>
        </w:rPr>
        <w:t>7</w:t>
      </w:r>
      <w:r w:rsidR="00EF2159" w:rsidRPr="006D2E03">
        <w:rPr>
          <w:rFonts w:ascii="GHEA Grapalat" w:hAnsi="GHEA Grapalat" w:cs="Sylfaen"/>
          <w:sz w:val="20"/>
          <w:szCs w:val="24"/>
          <w:lang w:val="af-ZA" w:eastAsia="en-US"/>
        </w:rPr>
        <w:t>.</w:t>
      </w:r>
      <w:r w:rsidR="004306D6"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հրավերի</w:t>
      </w:r>
      <w:r w:rsidR="004306D6" w:rsidRPr="006D2E03">
        <w:rPr>
          <w:rFonts w:ascii="GHEA Grapalat" w:hAnsi="GHEA Grapalat" w:cs="Sylfaen"/>
          <w:sz w:val="20"/>
          <w:szCs w:val="24"/>
          <w:lang w:val="af-ZA" w:eastAsia="en-US"/>
        </w:rPr>
        <w:t xml:space="preserve"> 1-</w:t>
      </w:r>
      <w:r w:rsidR="004306D6" w:rsidRPr="006D2E03">
        <w:rPr>
          <w:rFonts w:ascii="GHEA Grapalat" w:hAnsi="GHEA Grapalat" w:cs="Sylfaen"/>
          <w:sz w:val="20"/>
          <w:szCs w:val="24"/>
          <w:lang w:val="ru-RU" w:eastAsia="en-US"/>
        </w:rPr>
        <w:t>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մասի</w:t>
      </w:r>
      <w:r w:rsidR="004306D6" w:rsidRPr="006D2E03">
        <w:rPr>
          <w:rFonts w:ascii="GHEA Grapalat" w:hAnsi="GHEA Grapalat" w:cs="Sylfaen"/>
          <w:sz w:val="20"/>
          <w:szCs w:val="24"/>
          <w:lang w:val="af-ZA" w:eastAsia="en-US"/>
        </w:rPr>
        <w:t xml:space="preserve"> </w:t>
      </w:r>
      <w:r w:rsidRPr="00DE63E4">
        <w:rPr>
          <w:rFonts w:ascii="GHEA Grapalat" w:hAnsi="GHEA Grapalat" w:cs="Sylfaen"/>
          <w:sz w:val="20"/>
          <w:szCs w:val="24"/>
          <w:lang w:val="af-ZA" w:eastAsia="en-US"/>
        </w:rPr>
        <w:t>7</w:t>
      </w:r>
      <w:r w:rsidR="00441D04" w:rsidRPr="006D2E03">
        <w:rPr>
          <w:rFonts w:ascii="GHEA Grapalat" w:hAnsi="GHEA Grapalat" w:cs="Sylfaen"/>
          <w:sz w:val="20"/>
          <w:szCs w:val="24"/>
          <w:lang w:val="af-ZA" w:eastAsia="en-US"/>
        </w:rPr>
        <w:t>.</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կետում</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նշված</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004306D6" w:rsidRPr="006D2E03">
        <w:rPr>
          <w:rFonts w:ascii="GHEA Grapalat" w:hAnsi="GHEA Grapalat" w:cs="Sylfaen"/>
          <w:sz w:val="20"/>
          <w:szCs w:val="24"/>
          <w:lang w:val="ru-RU" w:eastAsia="en-US"/>
        </w:rPr>
        <w:t>սույն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հրավերով</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նախատեսված</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էլեկտրոնային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391E5CB" w:rsidR="002B121D" w:rsidRPr="00A71D81" w:rsidRDefault="00DE63E4" w:rsidP="00EF3662">
      <w:pPr>
        <w:pStyle w:val="23"/>
        <w:spacing w:line="240" w:lineRule="auto"/>
        <w:ind w:firstLine="567"/>
        <w:rPr>
          <w:rFonts w:ascii="GHEA Grapalat" w:hAnsi="GHEA Grapalat" w:cs="Sylfaen"/>
          <w:szCs w:val="24"/>
        </w:rPr>
      </w:pPr>
      <w:r w:rsidRPr="00DE63E4">
        <w:rPr>
          <w:rFonts w:ascii="GHEA Grapalat" w:hAnsi="GHEA Grapalat" w:cs="Sylfaen"/>
          <w:szCs w:val="24"/>
        </w:rPr>
        <w:t>7.</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3B42FEEB" w:rsidR="00CD1E70" w:rsidRPr="00A71D81" w:rsidRDefault="00DE63E4" w:rsidP="00CD1E70">
      <w:pPr>
        <w:ind w:firstLine="567"/>
        <w:jc w:val="both"/>
        <w:rPr>
          <w:rFonts w:ascii="GHEA Grapalat" w:hAnsi="GHEA Grapalat" w:cs="Sylfaen"/>
          <w:sz w:val="20"/>
          <w:lang w:val="af-ZA"/>
        </w:rPr>
      </w:pPr>
      <w:r w:rsidRPr="00DE63E4">
        <w:rPr>
          <w:rFonts w:ascii="GHEA Grapalat" w:hAnsi="GHEA Grapalat" w:cs="Sylfaen"/>
          <w:sz w:val="20"/>
          <w:lang w:val="af-ZA"/>
        </w:rPr>
        <w:t>7</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777A96B6" w14:textId="2A536F9C" w:rsidR="00DE63E4" w:rsidRPr="00DE63E4" w:rsidRDefault="00DE63E4" w:rsidP="00DE63E4">
      <w:pPr>
        <w:pStyle w:val="23"/>
        <w:spacing w:line="240" w:lineRule="auto"/>
        <w:ind w:firstLine="567"/>
        <w:rPr>
          <w:rFonts w:ascii="GHEA Grapalat" w:hAnsi="GHEA Grapalat" w:cs="Tahoma"/>
        </w:rPr>
      </w:pPr>
      <w:r w:rsidRPr="00DE63E4">
        <w:rPr>
          <w:rFonts w:ascii="GHEA Grapalat" w:hAnsi="GHEA Grapalat"/>
        </w:rPr>
        <w:t>7</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Fonts w:ascii="GHEA Grapalat" w:hAnsi="GHEA Grapalat" w:cs="Tahoma"/>
        </w:rPr>
        <w:t>։</w:t>
      </w:r>
    </w:p>
    <w:p w14:paraId="1BC7265B" w14:textId="496DF37D" w:rsidR="00583092" w:rsidRPr="00A71D81" w:rsidRDefault="00DE63E4" w:rsidP="00DE63E4">
      <w:pPr>
        <w:pStyle w:val="23"/>
        <w:spacing w:line="240" w:lineRule="auto"/>
        <w:ind w:firstLine="567"/>
        <w:rPr>
          <w:rFonts w:ascii="GHEA Grapalat" w:hAnsi="GHEA Grapalat"/>
          <w:lang w:eastAsia="x-none"/>
        </w:rPr>
      </w:pPr>
      <w:r w:rsidRPr="00DE63E4">
        <w:rPr>
          <w:rFonts w:ascii="GHEA Grapalat" w:hAnsi="GHEA Grapalat"/>
          <w:lang w:eastAsia="x-none"/>
        </w:rPr>
        <w:t>7</w:t>
      </w:r>
      <w:r w:rsidR="009E35C5" w:rsidRPr="00A71D81">
        <w:rPr>
          <w:rFonts w:ascii="GHEA Grapalat" w:hAnsi="GHEA Grapalat"/>
          <w:lang w:eastAsia="x-none"/>
        </w:rPr>
        <w:t>.</w:t>
      </w:r>
      <w:r w:rsidR="00436F47" w:rsidRPr="00A71D81">
        <w:rPr>
          <w:rFonts w:ascii="GHEA Grapalat" w:hAnsi="GHEA Grapalat"/>
          <w:lang w:eastAsia="x-none"/>
        </w:rPr>
        <w:t xml:space="preserve">19 </w:t>
      </w:r>
      <w:r w:rsidR="00583092" w:rsidRPr="00A71D81">
        <w:rPr>
          <w:rFonts w:ascii="GHEA Grapalat" w:hAnsi="GHEA Grapalat"/>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lang w:eastAsia="x-none"/>
        </w:rPr>
        <w:t xml:space="preserve">ի որոշմամբ </w:t>
      </w:r>
      <w:r w:rsidR="00583092" w:rsidRPr="00A71D81">
        <w:rPr>
          <w:rFonts w:ascii="GHEA Grapalat" w:hAnsi="GHEA Grapalat"/>
          <w:lang w:eastAsia="x-none"/>
        </w:rPr>
        <w:t>ընտրված մասնակ</w:t>
      </w:r>
      <w:r w:rsidR="002E0966" w:rsidRPr="00A71D81">
        <w:rPr>
          <w:rFonts w:ascii="GHEA Grapalat" w:hAnsi="GHEA Grapalat"/>
          <w:lang w:eastAsia="x-none"/>
        </w:rPr>
        <w:t xml:space="preserve">ից է ճանաչվում հաջորդող տեղ զբաղեցրած մասնակիցը՝ </w:t>
      </w:r>
      <w:r w:rsidR="00583092" w:rsidRPr="00A71D81">
        <w:rPr>
          <w:rFonts w:ascii="GHEA Grapalat" w:hAnsi="GHEA Grapalat"/>
          <w:lang w:eastAsia="x-none"/>
        </w:rPr>
        <w:t xml:space="preserve">սույն </w:t>
      </w:r>
      <w:r w:rsidR="00583092" w:rsidRPr="00A71D81">
        <w:rPr>
          <w:rFonts w:ascii="GHEA Grapalat" w:hAnsi="GHEA Grapalat"/>
          <w:lang w:val="hy-AM" w:eastAsia="x-none"/>
        </w:rPr>
        <w:t>հրավեր</w:t>
      </w:r>
      <w:r w:rsidR="00537173" w:rsidRPr="00A71D81">
        <w:rPr>
          <w:rFonts w:ascii="GHEA Grapalat" w:hAnsi="GHEA Grapalat"/>
          <w:lang w:val="hy-AM" w:eastAsia="x-none"/>
        </w:rPr>
        <w:t xml:space="preserve">ի 1-ին մասի </w:t>
      </w:r>
      <w:r w:rsidRPr="00DE63E4">
        <w:rPr>
          <w:rFonts w:ascii="GHEA Grapalat" w:hAnsi="GHEA Grapalat"/>
          <w:lang w:eastAsia="x-none"/>
        </w:rPr>
        <w:t>7</w:t>
      </w:r>
      <w:r w:rsidR="00537173" w:rsidRPr="00A71D81">
        <w:rPr>
          <w:rFonts w:ascii="GHEA Grapalat" w:hAnsi="GHEA Grapalat"/>
          <w:lang w:val="hy-AM" w:eastAsia="x-none"/>
        </w:rPr>
        <w:t>.1</w:t>
      </w:r>
      <w:r w:rsidR="00CD1E70" w:rsidRPr="00A71D81">
        <w:rPr>
          <w:rFonts w:ascii="GHEA Grapalat" w:hAnsi="GHEA Grapalat"/>
          <w:lang w:val="hy-AM" w:eastAsia="x-none"/>
        </w:rPr>
        <w:t>2</w:t>
      </w:r>
      <w:r w:rsidR="00537173" w:rsidRPr="00A71D81">
        <w:rPr>
          <w:rFonts w:ascii="GHEA Grapalat" w:hAnsi="GHEA Grapalat"/>
          <w:lang w:val="hy-AM" w:eastAsia="x-none"/>
        </w:rPr>
        <w:t xml:space="preserve">-ից </w:t>
      </w:r>
      <w:r w:rsidRPr="00DE63E4">
        <w:rPr>
          <w:rFonts w:ascii="GHEA Grapalat" w:hAnsi="GHEA Grapalat"/>
          <w:lang w:eastAsia="x-none"/>
        </w:rPr>
        <w:t>7</w:t>
      </w:r>
      <w:r w:rsidR="00537173" w:rsidRPr="00A71D81">
        <w:rPr>
          <w:rFonts w:ascii="GHEA Grapalat" w:hAnsi="GHEA Grapalat"/>
          <w:lang w:val="hy-AM" w:eastAsia="x-none"/>
        </w:rPr>
        <w:t>.</w:t>
      </w:r>
      <w:r w:rsidR="00CD1E70" w:rsidRPr="00A71D81">
        <w:rPr>
          <w:rFonts w:ascii="GHEA Grapalat" w:hAnsi="GHEA Grapalat"/>
          <w:lang w:val="hy-AM" w:eastAsia="x-none"/>
        </w:rPr>
        <w:t>1</w:t>
      </w:r>
      <w:r w:rsidR="00A5501E" w:rsidRPr="00A71D81">
        <w:rPr>
          <w:rFonts w:ascii="GHEA Grapalat" w:hAnsi="GHEA Grapalat"/>
          <w:lang w:val="hy-AM" w:eastAsia="x-none"/>
        </w:rPr>
        <w:t>8</w:t>
      </w:r>
      <w:r w:rsidR="00537173" w:rsidRPr="00A71D81">
        <w:rPr>
          <w:rFonts w:ascii="GHEA Grapalat" w:hAnsi="GHEA Grapalat"/>
          <w:lang w:val="hy-AM" w:eastAsia="x-none"/>
        </w:rPr>
        <w:t>-րդ կետերով սահմանված ընթացակարգ</w:t>
      </w:r>
      <w:r w:rsidR="002E0966" w:rsidRPr="00A71D81">
        <w:rPr>
          <w:rFonts w:ascii="GHEA Grapalat" w:hAnsi="GHEA Grapalat"/>
          <w:lang w:val="hy-AM" w:eastAsia="x-none"/>
        </w:rPr>
        <w:t>ի կիրառմամբ</w:t>
      </w:r>
      <w:r w:rsidR="00583092" w:rsidRPr="00A71D81">
        <w:rPr>
          <w:rFonts w:ascii="GHEA Grapalat" w:hAnsi="GHEA Grapalat"/>
          <w:lang w:eastAsia="x-none"/>
        </w:rPr>
        <w:t>:</w:t>
      </w:r>
    </w:p>
    <w:p w14:paraId="42174487" w14:textId="0BCB8031" w:rsidR="00583092" w:rsidRPr="00A71D81" w:rsidRDefault="00DE63E4" w:rsidP="00EF3662">
      <w:pPr>
        <w:pStyle w:val="23"/>
        <w:spacing w:line="240" w:lineRule="auto"/>
        <w:ind w:firstLine="567"/>
        <w:rPr>
          <w:rFonts w:ascii="GHEA Grapalat" w:hAnsi="GHEA Grapalat" w:cs="Sylfaen"/>
          <w:szCs w:val="24"/>
        </w:rPr>
      </w:pPr>
      <w:r w:rsidRPr="00DE63E4">
        <w:rPr>
          <w:rFonts w:ascii="GHEA Grapalat" w:hAnsi="GHEA Grapalat" w:cs="Sylfaen"/>
          <w:szCs w:val="24"/>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497ED15B" w:rsidR="00583092" w:rsidRPr="00A71D81" w:rsidRDefault="00DE63E4" w:rsidP="00EF3662">
      <w:pPr>
        <w:pStyle w:val="23"/>
        <w:spacing w:line="240" w:lineRule="auto"/>
        <w:ind w:firstLine="567"/>
        <w:rPr>
          <w:rFonts w:ascii="GHEA Grapalat" w:hAnsi="GHEA Grapalat" w:cs="Sylfaen"/>
          <w:szCs w:val="24"/>
        </w:rPr>
      </w:pPr>
      <w:r w:rsidRPr="00DE63E4">
        <w:rPr>
          <w:rFonts w:ascii="GHEA Grapalat" w:hAnsi="GHEA Grapalat" w:cs="Sylfaen"/>
          <w:szCs w:val="24"/>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Pr="00DE63E4">
        <w:rPr>
          <w:rFonts w:ascii="GHEA Grapalat" w:hAnsi="GHEA Grapalat" w:cs="Sylfaen"/>
          <w:szCs w:val="24"/>
        </w:rPr>
        <w:t>7</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20255B2A" w:rsidR="00E45ACA" w:rsidRPr="00A71D81" w:rsidRDefault="00DE63E4" w:rsidP="00EF3662">
      <w:pPr>
        <w:pStyle w:val="norm"/>
        <w:spacing w:line="240" w:lineRule="auto"/>
        <w:ind w:firstLine="567"/>
        <w:rPr>
          <w:rFonts w:ascii="GHEA Grapalat" w:hAnsi="GHEA Grapalat" w:cs="Tahoma"/>
          <w:sz w:val="20"/>
          <w:lang w:val="hy-AM"/>
        </w:rPr>
      </w:pPr>
      <w:r w:rsidRPr="00DE63E4">
        <w:rPr>
          <w:rFonts w:ascii="GHEA Grapalat" w:hAnsi="GHEA Grapalat"/>
          <w:spacing w:val="-6"/>
          <w:sz w:val="20"/>
          <w:lang w:val="af-ZA"/>
        </w:rPr>
        <w:t>7</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8FEDA33" w:rsidR="00F40755" w:rsidRDefault="00DE63E4" w:rsidP="00F40755">
      <w:pPr>
        <w:pStyle w:val="23"/>
        <w:spacing w:line="240" w:lineRule="auto"/>
        <w:ind w:firstLine="567"/>
        <w:rPr>
          <w:rFonts w:ascii="GHEA Grapalat" w:hAnsi="GHEA Grapalat" w:cs="Sylfaen"/>
          <w:lang w:val="hy-AM"/>
        </w:rPr>
      </w:pPr>
      <w:r w:rsidRPr="00DE63E4">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D8231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DE63E4" w:rsidRPr="00DE63E4">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4E28FDC6" w:rsidR="000313A6" w:rsidRPr="00A71D81" w:rsidRDefault="00DE63E4" w:rsidP="00EF3662">
      <w:pPr>
        <w:jc w:val="center"/>
        <w:rPr>
          <w:rFonts w:ascii="GHEA Grapalat" w:hAnsi="GHEA Grapalat" w:cs="Arial"/>
          <w:b/>
          <w:iCs/>
          <w:sz w:val="20"/>
          <w:lang w:val="af-ZA"/>
        </w:rPr>
      </w:pPr>
      <w:r w:rsidRPr="00DE63E4">
        <w:rPr>
          <w:rFonts w:ascii="GHEA Grapalat" w:hAnsi="GHEA Grapalat"/>
          <w:b/>
          <w:iCs/>
          <w:sz w:val="20"/>
          <w:lang w:val="es-ES"/>
        </w:rPr>
        <w:t>8</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3054AA95" w:rsidR="00096865" w:rsidRPr="00A71D81" w:rsidRDefault="00DE63E4" w:rsidP="00EF3662">
      <w:pPr>
        <w:ind w:firstLine="567"/>
        <w:jc w:val="both"/>
        <w:rPr>
          <w:rFonts w:ascii="GHEA Grapalat" w:hAnsi="GHEA Grapalat" w:cs="Sylfaen"/>
          <w:sz w:val="20"/>
          <w:lang w:val="af-ZA"/>
        </w:rPr>
      </w:pPr>
      <w:r w:rsidRPr="00DE63E4">
        <w:rPr>
          <w:rFonts w:ascii="GHEA Grapalat" w:hAnsi="GHEA Grapalat"/>
          <w:iCs/>
          <w:sz w:val="20"/>
          <w:lang w:val="es-ES"/>
        </w:rPr>
        <w:t>8</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00AA0AD8"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58237FD9" w:rsidR="00EB6E54" w:rsidRPr="00A71D81" w:rsidRDefault="00DE63E4" w:rsidP="00EF3662">
      <w:pPr>
        <w:ind w:firstLine="567"/>
        <w:jc w:val="both"/>
        <w:rPr>
          <w:rFonts w:ascii="GHEA Grapalat" w:hAnsi="GHEA Grapalat" w:cs="Sylfaen"/>
          <w:sz w:val="20"/>
          <w:lang w:val="af-ZA"/>
        </w:rPr>
      </w:pPr>
      <w:r w:rsidRPr="00DE63E4">
        <w:rPr>
          <w:rFonts w:ascii="GHEA Grapalat" w:hAnsi="GHEA Grapalat" w:cs="Sylfaen"/>
          <w:sz w:val="20"/>
          <w:lang w:val="af-ZA"/>
        </w:rPr>
        <w:t>8</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DE63E4">
        <w:rPr>
          <w:rFonts w:ascii="GHEA Grapalat" w:hAnsi="GHEA Grapalat" w:cs="Sylfaen"/>
          <w:sz w:val="20"/>
          <w:lang w:val="af-ZA"/>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DE63E4">
        <w:rPr>
          <w:rFonts w:ascii="GHEA Grapalat" w:hAnsi="GHEA Grapalat" w:cs="Sylfaen"/>
          <w:sz w:val="20"/>
          <w:lang w:val="af-ZA"/>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613749A5" w:rsidR="00F23A51" w:rsidRPr="00A71D81" w:rsidRDefault="00DE63E4" w:rsidP="00EF3662">
      <w:pPr>
        <w:ind w:firstLine="567"/>
        <w:jc w:val="both"/>
        <w:rPr>
          <w:rFonts w:ascii="GHEA Grapalat" w:hAnsi="GHEA Grapalat" w:cs="Sylfaen"/>
          <w:sz w:val="20"/>
          <w:lang w:val="af-ZA"/>
        </w:rPr>
      </w:pPr>
      <w:r w:rsidRPr="00DE63E4">
        <w:rPr>
          <w:rFonts w:ascii="GHEA Grapalat" w:hAnsi="GHEA Grapalat" w:cs="Sylfaen"/>
          <w:sz w:val="20"/>
          <w:lang w:val="af-ZA"/>
        </w:rPr>
        <w:t>8</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2A660602" w:rsidR="00D42D0A" w:rsidRPr="006D2E03" w:rsidRDefault="00DE63E4" w:rsidP="00D42D0A">
      <w:pPr>
        <w:ind w:firstLine="567"/>
        <w:jc w:val="both"/>
        <w:rPr>
          <w:rFonts w:ascii="GHEA Grapalat" w:hAnsi="GHEA Grapalat" w:cs="Sylfaen"/>
          <w:sz w:val="20"/>
          <w:lang w:val="hy-AM"/>
        </w:rPr>
      </w:pPr>
      <w:r w:rsidRPr="00DE63E4">
        <w:rPr>
          <w:rFonts w:ascii="GHEA Grapalat" w:hAnsi="GHEA Grapalat" w:cs="Sylfaen"/>
          <w:sz w:val="20"/>
          <w:lang w:val="af-ZA"/>
        </w:rPr>
        <w:t>8</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lastRenderedPageBreak/>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17CE02D3" w:rsidR="00D612BC" w:rsidRPr="00A71D81" w:rsidRDefault="00DE63E4" w:rsidP="00EF3662">
      <w:pPr>
        <w:pStyle w:val="a3"/>
        <w:spacing w:line="240" w:lineRule="auto"/>
        <w:ind w:firstLine="567"/>
        <w:rPr>
          <w:rFonts w:ascii="GHEA Grapalat" w:hAnsi="GHEA Grapalat" w:cs="Sylfaen"/>
          <w:i w:val="0"/>
          <w:szCs w:val="24"/>
          <w:lang w:val="af-ZA"/>
        </w:rPr>
      </w:pPr>
      <w:r w:rsidRPr="00DE63E4">
        <w:rPr>
          <w:rFonts w:ascii="GHEA Grapalat" w:hAnsi="GHEA Grapalat" w:cs="Sylfaen"/>
          <w:i w:val="0"/>
          <w:szCs w:val="24"/>
          <w:lang w:val="af-ZA"/>
        </w:rPr>
        <w:t>8</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Pr="00DE63E4">
        <w:rPr>
          <w:rFonts w:ascii="GHEA Grapalat" w:hAnsi="GHEA Grapalat" w:cs="Sylfaen"/>
          <w:i w:val="0"/>
          <w:szCs w:val="24"/>
          <w:lang w:val="af-ZA"/>
        </w:rPr>
        <w:t>8</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55F2AFC1" w:rsidR="00096865" w:rsidRPr="00A71D81" w:rsidRDefault="00DE63E4" w:rsidP="00EF3662">
      <w:pPr>
        <w:jc w:val="center"/>
        <w:rPr>
          <w:rFonts w:ascii="GHEA Grapalat" w:hAnsi="GHEA Grapalat" w:cs="Arial"/>
          <w:b/>
          <w:iCs/>
          <w:sz w:val="20"/>
          <w:lang w:val="af-ZA"/>
        </w:rPr>
      </w:pPr>
      <w:r w:rsidRPr="00DE63E4">
        <w:rPr>
          <w:rFonts w:ascii="GHEA Grapalat" w:hAnsi="GHEA Grapalat"/>
          <w:b/>
          <w:iCs/>
          <w:sz w:val="20"/>
          <w:lang w:val="af-ZA"/>
        </w:rPr>
        <w:t>9</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30FC92F" w:rsidR="00096865" w:rsidRPr="00A71D81" w:rsidRDefault="00DE63E4" w:rsidP="00EF3662">
      <w:pPr>
        <w:ind w:firstLine="567"/>
        <w:jc w:val="both"/>
        <w:rPr>
          <w:rFonts w:ascii="GHEA Grapalat" w:hAnsi="GHEA Grapalat" w:cs="Sylfaen"/>
          <w:sz w:val="20"/>
          <w:lang w:val="af-ZA"/>
        </w:rPr>
      </w:pPr>
      <w:r w:rsidRPr="00DE63E4">
        <w:rPr>
          <w:rFonts w:ascii="GHEA Grapalat" w:hAnsi="GHEA Grapalat"/>
          <w:iCs/>
          <w:sz w:val="20"/>
          <w:lang w:val="af-ZA"/>
        </w:rPr>
        <w:t>9</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082959F3" w:rsidR="00BA7FAD" w:rsidRPr="00A71D81" w:rsidRDefault="00DE63E4" w:rsidP="00CF12EE">
      <w:pPr>
        <w:ind w:firstLine="567"/>
        <w:jc w:val="both"/>
        <w:rPr>
          <w:rFonts w:ascii="GHEA Grapalat" w:hAnsi="GHEA Grapalat" w:cs="Arial"/>
          <w:sz w:val="20"/>
          <w:lang w:val="hy-AM"/>
        </w:rPr>
      </w:pPr>
      <w:r w:rsidRPr="00DE63E4">
        <w:rPr>
          <w:rFonts w:ascii="GHEA Grapalat" w:hAnsi="GHEA Grapalat" w:cs="Sylfaen"/>
          <w:sz w:val="20"/>
          <w:lang w:val="af-ZA"/>
        </w:rPr>
        <w:t>9</w:t>
      </w:r>
      <w:r w:rsidR="00AD6D6A" w:rsidRPr="00A71D81">
        <w:rPr>
          <w:rFonts w:ascii="GHEA Grapalat" w:hAnsi="GHEA Grapalat" w:cs="Sylfaen"/>
          <w:sz w:val="20"/>
          <w:lang w:val="hy-AM"/>
        </w:rPr>
        <w:t>.2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F96621" w:rsidRPr="00A71D81">
        <w:rPr>
          <w:rFonts w:ascii="GHEA Grapalat" w:hAnsi="GHEA Grapalat" w:cs="Sylfaen"/>
          <w:sz w:val="20"/>
          <w:lang w:val="af-ZA"/>
        </w:rPr>
        <w:t xml:space="preserve"> </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66EE9A94"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p>
    <w:p w14:paraId="7842302C" w14:textId="26E744AE"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w:t>
      </w:r>
      <w:r w:rsidR="00FC730D" w:rsidRPr="00A71D81">
        <w:rPr>
          <w:rFonts w:ascii="GHEA Grapalat" w:hAnsi="GHEA Grapalat" w:cs="Arial"/>
          <w:sz w:val="20"/>
          <w:lang w:val="hy-AM"/>
        </w:rPr>
        <w:t>:</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6A29696" w:rsidR="00281740" w:rsidRPr="005626C6" w:rsidRDefault="005626C6" w:rsidP="00281740">
      <w:pPr>
        <w:ind w:firstLine="567"/>
        <w:jc w:val="both"/>
        <w:rPr>
          <w:rFonts w:ascii="GHEA Grapalat" w:hAnsi="GHEA Grapalat" w:cs="Sylfaen"/>
          <w:sz w:val="20"/>
          <w:vertAlign w:val="superscript"/>
          <w:lang w:val="hy-AM"/>
        </w:rPr>
      </w:pPr>
      <w:r w:rsidRPr="005626C6">
        <w:rPr>
          <w:rFonts w:ascii="GHEA Grapalat" w:hAnsi="GHEA Grapalat" w:cs="Sylfaen"/>
          <w:sz w:val="20"/>
          <w:lang w:val="hy-AM"/>
        </w:rPr>
        <w:t>9</w:t>
      </w:r>
      <w:r w:rsidR="00281740" w:rsidRPr="00A71D81">
        <w:rPr>
          <w:rFonts w:ascii="GHEA Grapalat" w:hAnsi="GHEA Grapalat" w:cs="Sylfaen"/>
          <w:sz w:val="20"/>
          <w:lang w:val="hy-AM"/>
        </w:rPr>
        <w:t>.3. Պայմանագրի</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ապահովման</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չափը</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կազմում</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է</w:t>
      </w:r>
      <w:r w:rsidR="00281740"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00281740" w:rsidRPr="00A71D81">
        <w:rPr>
          <w:rFonts w:ascii="GHEA Grapalat" w:hAnsi="GHEA Grapalat" w:cs="Sylfaen"/>
          <w:sz w:val="20"/>
          <w:lang w:val="hy-AM"/>
        </w:rPr>
        <w:t>գնի</w:t>
      </w:r>
      <w:r w:rsidR="00281740" w:rsidRPr="00A71D81">
        <w:rPr>
          <w:rFonts w:ascii="GHEA Grapalat" w:hAnsi="GHEA Grapalat" w:cs="Sylfaen"/>
          <w:sz w:val="20"/>
          <w:lang w:val="af-ZA"/>
        </w:rPr>
        <w:t xml:space="preserve"> 10 </w:t>
      </w:r>
      <w:r w:rsidR="00281740"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w:t>
      </w:r>
      <w:r w:rsidR="00076C2C" w:rsidRPr="00A71D81">
        <w:rPr>
          <w:rFonts w:ascii="GHEA Grapalat" w:hAnsi="GHEA Grapalat" w:cs="Sylfaen"/>
          <w:sz w:val="20"/>
          <w:lang w:val="hy-AM"/>
        </w:rPr>
        <w:lastRenderedPageBreak/>
        <w:t xml:space="preserve">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3EA46EDA" w:rsidR="00774D8A" w:rsidRPr="006D2E03" w:rsidRDefault="005626C6" w:rsidP="000B7538">
      <w:pPr>
        <w:ind w:firstLine="567"/>
        <w:jc w:val="both"/>
        <w:rPr>
          <w:rFonts w:ascii="GHEA Grapalat" w:hAnsi="GHEA Grapalat" w:cs="Arial"/>
          <w:sz w:val="20"/>
          <w:lang w:val="hy-AM"/>
        </w:rPr>
      </w:pPr>
      <w:r w:rsidRPr="005626C6">
        <w:rPr>
          <w:rFonts w:ascii="GHEA Grapalat" w:hAnsi="GHEA Grapalat" w:cs="Sylfaen"/>
          <w:sz w:val="20"/>
          <w:lang w:val="hy-AM"/>
        </w:rPr>
        <w:t>9</w:t>
      </w:r>
      <w:r w:rsidR="00281740" w:rsidRPr="00A71D81">
        <w:rPr>
          <w:rFonts w:ascii="GHEA Grapalat" w:hAnsi="GHEA Grapalat" w:cs="Sylfaen"/>
          <w:sz w:val="20"/>
          <w:lang w:val="hy-AM"/>
        </w:rPr>
        <w:t xml:space="preserve">.4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00281740"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62413E77" w:rsidR="00505AD4" w:rsidRPr="006D2E03" w:rsidRDefault="005626C6" w:rsidP="00EF3662">
      <w:pPr>
        <w:ind w:firstLine="567"/>
        <w:jc w:val="both"/>
        <w:rPr>
          <w:rFonts w:ascii="GHEA Grapalat" w:hAnsi="GHEA Grapalat" w:cs="Sylfaen"/>
          <w:i/>
          <w:sz w:val="20"/>
          <w:lang w:val="af-ZA"/>
        </w:rPr>
      </w:pPr>
      <w:r w:rsidRPr="005626C6">
        <w:rPr>
          <w:rFonts w:ascii="GHEA Grapalat" w:hAnsi="GHEA Grapalat" w:cs="Sylfaen"/>
          <w:sz w:val="20"/>
          <w:lang w:val="hy-AM"/>
        </w:rPr>
        <w:t>9</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197BB3AF" w:rsidR="00096865" w:rsidRPr="006D2E03" w:rsidRDefault="005626C6" w:rsidP="006D2E03">
      <w:pPr>
        <w:ind w:firstLine="567"/>
        <w:jc w:val="both"/>
        <w:rPr>
          <w:rFonts w:ascii="GHEA Grapalat" w:hAnsi="GHEA Grapalat" w:cs="Sylfaen"/>
          <w:sz w:val="20"/>
          <w:lang w:val="af-ZA"/>
        </w:rPr>
      </w:pPr>
      <w:r>
        <w:rPr>
          <w:rFonts w:ascii="GHEA Grapalat" w:hAnsi="GHEA Grapalat" w:cs="Sylfaen"/>
          <w:sz w:val="20"/>
          <w:lang w:val="af-ZA"/>
        </w:rPr>
        <w:t>9</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20C7327C" w:rsidR="00DB4EFF" w:rsidRDefault="005626C6" w:rsidP="00DB4EFF">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9</w:t>
      </w:r>
      <w:r w:rsidR="00DB4EFF" w:rsidRPr="006D2E03">
        <w:rPr>
          <w:rFonts w:ascii="GHEA Grapalat" w:hAnsi="GHEA Grapalat" w:cs="Sylfaen"/>
          <w:sz w:val="20"/>
          <w:lang w:val="af-ZA"/>
        </w:rPr>
        <w:t>.7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sidR="00DB4EFF">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369AB80A"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5626C6">
        <w:rPr>
          <w:rFonts w:ascii="GHEA Grapalat" w:hAnsi="GHEA Grapalat"/>
          <w:b/>
          <w:sz w:val="20"/>
          <w:lang w:val="af-ZA"/>
        </w:rPr>
        <w:t>0</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0AD0E56"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5626C6">
        <w:rPr>
          <w:rFonts w:ascii="GHEA Grapalat" w:hAnsi="GHEA Grapalat"/>
          <w:sz w:val="20"/>
          <w:lang w:val="af-ZA"/>
        </w:rPr>
        <w:t>0</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74D5858B" w14:textId="7EA41941" w:rsidR="005626C6" w:rsidRPr="005626C6" w:rsidRDefault="00096865" w:rsidP="005626C6">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0D427F44"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5626C6">
        <w:rPr>
          <w:rFonts w:ascii="GHEA Grapalat" w:hAnsi="GHEA Grapalat" w:cs="Sylfaen"/>
          <w:sz w:val="20"/>
          <w:lang w:val="af-ZA"/>
        </w:rPr>
        <w:t>0</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Default="00CA1C11" w:rsidP="00EF3662">
      <w:pPr>
        <w:ind w:firstLine="567"/>
        <w:jc w:val="both"/>
        <w:rPr>
          <w:rFonts w:ascii="GHEA Grapalat" w:hAnsi="GHEA Grapalat" w:cs="Sylfaen"/>
          <w:sz w:val="20"/>
          <w:lang w:val="af-ZA"/>
        </w:rPr>
      </w:pPr>
    </w:p>
    <w:p w14:paraId="4B18FEC9" w14:textId="77777777" w:rsidR="005626C6" w:rsidRDefault="005626C6" w:rsidP="00EF3662">
      <w:pPr>
        <w:ind w:firstLine="567"/>
        <w:jc w:val="both"/>
        <w:rPr>
          <w:rFonts w:ascii="GHEA Grapalat" w:hAnsi="GHEA Grapalat" w:cs="Sylfaen"/>
          <w:sz w:val="20"/>
          <w:lang w:val="af-ZA"/>
        </w:rPr>
      </w:pPr>
    </w:p>
    <w:p w14:paraId="18F34FDF" w14:textId="77777777" w:rsidR="005626C6" w:rsidRDefault="005626C6" w:rsidP="00EF3662">
      <w:pPr>
        <w:ind w:firstLine="567"/>
        <w:jc w:val="both"/>
        <w:rPr>
          <w:rFonts w:ascii="GHEA Grapalat" w:hAnsi="GHEA Grapalat" w:cs="Sylfaen"/>
          <w:sz w:val="20"/>
          <w:lang w:val="af-ZA"/>
        </w:rPr>
      </w:pPr>
    </w:p>
    <w:p w14:paraId="494BD23D" w14:textId="77777777" w:rsidR="005626C6" w:rsidRDefault="005626C6" w:rsidP="00EF3662">
      <w:pPr>
        <w:ind w:firstLine="567"/>
        <w:jc w:val="both"/>
        <w:rPr>
          <w:rFonts w:ascii="GHEA Grapalat" w:hAnsi="GHEA Grapalat" w:cs="Sylfaen"/>
          <w:sz w:val="20"/>
          <w:lang w:val="af-ZA"/>
        </w:rPr>
      </w:pPr>
    </w:p>
    <w:p w14:paraId="7CCD38C9" w14:textId="77777777" w:rsidR="005626C6" w:rsidRDefault="005626C6" w:rsidP="00EF3662">
      <w:pPr>
        <w:ind w:firstLine="567"/>
        <w:jc w:val="both"/>
        <w:rPr>
          <w:rFonts w:ascii="GHEA Grapalat" w:hAnsi="GHEA Grapalat" w:cs="Sylfaen"/>
          <w:sz w:val="20"/>
          <w:lang w:val="af-ZA"/>
        </w:rPr>
      </w:pPr>
    </w:p>
    <w:p w14:paraId="680873EC" w14:textId="77777777" w:rsidR="005626C6" w:rsidRPr="00A71D81" w:rsidRDefault="005626C6"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60EEEA4F"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5626C6">
        <w:rPr>
          <w:rFonts w:ascii="GHEA Grapalat" w:hAnsi="GHEA Grapalat"/>
          <w:b/>
          <w:sz w:val="20"/>
          <w:lang w:val="af-ZA"/>
        </w:rPr>
        <w:t>1</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327CDF33"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32F738E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4E4C4D4"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07C06CE8"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3F02E0BF"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452097F" w:rsidR="003B269F" w:rsidRPr="004B72E3" w:rsidRDefault="005626C6"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3B269F" w:rsidRPr="004B72E3">
        <w:rPr>
          <w:rFonts w:ascii="GHEA Grapalat" w:hAnsi="GHEA Grapalat"/>
          <w:sz w:val="20"/>
          <w:szCs w:val="20"/>
          <w:lang w:val="es-ES"/>
        </w:rPr>
        <w:t xml:space="preserve">.6. </w:t>
      </w:r>
      <w:r w:rsidR="003B269F" w:rsidRPr="00BA41C0">
        <w:rPr>
          <w:rFonts w:ascii="GHEA Grapalat" w:hAnsi="GHEA Grapalat"/>
          <w:sz w:val="20"/>
          <w:szCs w:val="20"/>
        </w:rPr>
        <w:t>Դատարանը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հայցադիմումը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վարույթ</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ընդունելու</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հարցը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լուծում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ներկայացվելուց</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հետո՝</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եռօրյա</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ժամկետում</w:t>
      </w:r>
      <w:r w:rsidR="003B269F" w:rsidRPr="004B72E3">
        <w:rPr>
          <w:rFonts w:ascii="GHEA Grapalat" w:hAnsi="GHEA Grapalat"/>
          <w:sz w:val="20"/>
          <w:szCs w:val="20"/>
          <w:lang w:val="es-ES"/>
        </w:rPr>
        <w:t>:</w:t>
      </w:r>
    </w:p>
    <w:p w14:paraId="538B61C6" w14:textId="514E87B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GHEA Grapalat" w:hAnsi="GHEA Grapalat"/>
          <w:sz w:val="20"/>
          <w:szCs w:val="20"/>
          <w:lang w:val="es-ES"/>
        </w:rPr>
        <w:t xml:space="preserve">.7.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61C0DBD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GHEA Grapalat" w:hAnsi="GHEA Grapalat"/>
          <w:sz w:val="20"/>
          <w:szCs w:val="20"/>
          <w:lang w:val="es-ES"/>
        </w:rPr>
        <w:t xml:space="preserve">.8.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5C55303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56DD394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2BAF88E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0F038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373D8F55"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4412F8D5"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1C54165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17864B4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04D16495"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27C0DCD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334FCB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32CBCCF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03A99601"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5631B66C"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GHEA Grapalat" w:hAnsi="GHEA Grapalat"/>
          <w:sz w:val="20"/>
          <w:szCs w:val="20"/>
          <w:lang w:val="es-ES"/>
        </w:rPr>
        <w:t>.22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6EB6B14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5626C6">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41FE5D34" w:rsidR="00096865" w:rsidRPr="00A71D81" w:rsidRDefault="005626C6" w:rsidP="00EF3662">
      <w:pPr>
        <w:pStyle w:val="aa"/>
        <w:ind w:right="-7"/>
        <w:jc w:val="center"/>
        <w:rPr>
          <w:rFonts w:ascii="GHEA Grapalat" w:hAnsi="GHEA Grapalat"/>
          <w:b/>
          <w:szCs w:val="22"/>
          <w:lang w:val="af-ZA"/>
        </w:rPr>
      </w:pPr>
      <w:r>
        <w:rPr>
          <w:rFonts w:ascii="GHEA Grapalat" w:hAnsi="GHEA Grapalat" w:cs="Sylfaen"/>
          <w:b/>
          <w:szCs w:val="22"/>
          <w:lang w:val="ru-RU"/>
        </w:rPr>
        <w:t>Գ</w:t>
      </w:r>
      <w:r w:rsidRPr="005626C6">
        <w:rPr>
          <w:rFonts w:ascii="GHEA Grapalat" w:hAnsi="GHEA Grapalat" w:cs="Sylfaen"/>
          <w:b/>
          <w:szCs w:val="22"/>
          <w:lang w:val="af-ZA"/>
        </w:rPr>
        <w:t xml:space="preserve"> </w:t>
      </w:r>
      <w:r>
        <w:rPr>
          <w:rFonts w:ascii="GHEA Grapalat" w:hAnsi="GHEA Grapalat" w:cs="Sylfaen"/>
          <w:b/>
          <w:szCs w:val="22"/>
          <w:lang w:val="ru-RU"/>
        </w:rPr>
        <w:t>Ն</w:t>
      </w:r>
      <w:r w:rsidRPr="005626C6">
        <w:rPr>
          <w:rFonts w:ascii="GHEA Grapalat" w:hAnsi="GHEA Grapalat" w:cs="Sylfaen"/>
          <w:b/>
          <w:szCs w:val="22"/>
          <w:lang w:val="af-ZA"/>
        </w:rPr>
        <w:t xml:space="preserve"> </w:t>
      </w:r>
      <w:r>
        <w:rPr>
          <w:rFonts w:ascii="GHEA Grapalat" w:hAnsi="GHEA Grapalat" w:cs="Sylfaen"/>
          <w:b/>
          <w:szCs w:val="22"/>
          <w:lang w:val="ru-RU"/>
        </w:rPr>
        <w:t>Ա</w:t>
      </w:r>
      <w:r w:rsidRPr="005626C6">
        <w:rPr>
          <w:rFonts w:ascii="GHEA Grapalat" w:hAnsi="GHEA Grapalat" w:cs="Sylfaen"/>
          <w:b/>
          <w:szCs w:val="22"/>
          <w:lang w:val="af-ZA"/>
        </w:rPr>
        <w:t xml:space="preserve"> </w:t>
      </w:r>
      <w:r>
        <w:rPr>
          <w:rFonts w:ascii="GHEA Grapalat" w:hAnsi="GHEA Grapalat" w:cs="Sylfaen"/>
          <w:b/>
          <w:szCs w:val="22"/>
          <w:lang w:val="ru-RU"/>
        </w:rPr>
        <w:t>Ն</w:t>
      </w:r>
      <w:r w:rsidRPr="005626C6">
        <w:rPr>
          <w:rFonts w:ascii="GHEA Grapalat" w:hAnsi="GHEA Grapalat" w:cs="Sylfaen"/>
          <w:b/>
          <w:szCs w:val="22"/>
          <w:lang w:val="af-ZA"/>
        </w:rPr>
        <w:t xml:space="preserve"> </w:t>
      </w:r>
      <w:r>
        <w:rPr>
          <w:rFonts w:ascii="GHEA Grapalat" w:hAnsi="GHEA Grapalat" w:cs="Sylfaen"/>
          <w:b/>
          <w:szCs w:val="22"/>
          <w:lang w:val="ru-RU"/>
        </w:rPr>
        <w:t>Շ</w:t>
      </w:r>
      <w:r w:rsidRPr="005626C6">
        <w:rPr>
          <w:rFonts w:ascii="GHEA Grapalat" w:hAnsi="GHEA Grapalat" w:cs="Sylfaen"/>
          <w:b/>
          <w:szCs w:val="22"/>
          <w:lang w:val="af-ZA"/>
        </w:rPr>
        <w:t xml:space="preserve"> </w:t>
      </w:r>
      <w:r>
        <w:rPr>
          <w:rFonts w:ascii="GHEA Grapalat" w:hAnsi="GHEA Grapalat" w:cs="Sylfaen"/>
          <w:b/>
          <w:szCs w:val="22"/>
          <w:lang w:val="ru-RU"/>
        </w:rPr>
        <w:t>Մ</w:t>
      </w:r>
      <w:r w:rsidRPr="005626C6">
        <w:rPr>
          <w:rFonts w:ascii="GHEA Grapalat" w:hAnsi="GHEA Grapalat" w:cs="Sylfaen"/>
          <w:b/>
          <w:szCs w:val="22"/>
          <w:lang w:val="af-ZA"/>
        </w:rPr>
        <w:t xml:space="preserve"> </w:t>
      </w:r>
      <w:r>
        <w:rPr>
          <w:rFonts w:ascii="GHEA Grapalat" w:hAnsi="GHEA Grapalat" w:cs="Sylfaen"/>
          <w:b/>
          <w:szCs w:val="22"/>
          <w:lang w:val="ru-RU"/>
        </w:rPr>
        <w:t>Ա</w:t>
      </w:r>
      <w:r w:rsidRPr="005626C6">
        <w:rPr>
          <w:rFonts w:ascii="GHEA Grapalat" w:hAnsi="GHEA Grapalat" w:cs="Sylfaen"/>
          <w:b/>
          <w:szCs w:val="22"/>
          <w:lang w:val="af-ZA"/>
        </w:rPr>
        <w:t xml:space="preserve"> </w:t>
      </w:r>
      <w:r>
        <w:rPr>
          <w:rFonts w:ascii="GHEA Grapalat" w:hAnsi="GHEA Grapalat" w:cs="Sylfaen"/>
          <w:b/>
          <w:szCs w:val="22"/>
          <w:lang w:val="ru-RU"/>
        </w:rPr>
        <w:t>Ն</w:t>
      </w:r>
      <w:r w:rsidRPr="005626C6">
        <w:rPr>
          <w:rFonts w:ascii="GHEA Grapalat" w:hAnsi="GHEA Grapalat" w:cs="Sylfaen"/>
          <w:b/>
          <w:szCs w:val="22"/>
          <w:lang w:val="af-ZA"/>
        </w:rPr>
        <w:t xml:space="preserve">    </w:t>
      </w:r>
      <w:r>
        <w:rPr>
          <w:rFonts w:ascii="GHEA Grapalat" w:hAnsi="GHEA Grapalat" w:cs="Sylfaen"/>
          <w:b/>
          <w:szCs w:val="22"/>
          <w:lang w:val="ru-RU"/>
        </w:rPr>
        <w:t>Հ</w:t>
      </w:r>
      <w:r w:rsidRPr="005626C6">
        <w:rPr>
          <w:rFonts w:ascii="GHEA Grapalat" w:hAnsi="GHEA Grapalat" w:cs="Sylfaen"/>
          <w:b/>
          <w:szCs w:val="22"/>
          <w:lang w:val="af-ZA"/>
        </w:rPr>
        <w:t xml:space="preserve"> </w:t>
      </w:r>
      <w:r>
        <w:rPr>
          <w:rFonts w:ascii="GHEA Grapalat" w:hAnsi="GHEA Grapalat" w:cs="Sylfaen"/>
          <w:b/>
          <w:szCs w:val="22"/>
          <w:lang w:val="ru-RU"/>
        </w:rPr>
        <w:t>Ա</w:t>
      </w:r>
      <w:r w:rsidRPr="005626C6">
        <w:rPr>
          <w:rFonts w:ascii="GHEA Grapalat" w:hAnsi="GHEA Grapalat" w:cs="Sylfaen"/>
          <w:b/>
          <w:szCs w:val="22"/>
          <w:lang w:val="af-ZA"/>
        </w:rPr>
        <w:t xml:space="preserve"> </w:t>
      </w:r>
      <w:r>
        <w:rPr>
          <w:rFonts w:ascii="GHEA Grapalat" w:hAnsi="GHEA Grapalat" w:cs="Sylfaen"/>
          <w:b/>
          <w:szCs w:val="22"/>
          <w:lang w:val="ru-RU"/>
        </w:rPr>
        <w:t>Ր</w:t>
      </w:r>
      <w:r w:rsidRPr="005626C6">
        <w:rPr>
          <w:rFonts w:ascii="GHEA Grapalat" w:hAnsi="GHEA Grapalat" w:cs="Sylfaen"/>
          <w:b/>
          <w:szCs w:val="22"/>
          <w:lang w:val="af-ZA"/>
        </w:rPr>
        <w:t xml:space="preserve"> </w:t>
      </w:r>
      <w:r>
        <w:rPr>
          <w:rFonts w:ascii="GHEA Grapalat" w:hAnsi="GHEA Grapalat" w:cs="Sylfaen"/>
          <w:b/>
          <w:szCs w:val="22"/>
          <w:lang w:val="ru-RU"/>
        </w:rPr>
        <w:t>Ց</w:t>
      </w:r>
      <w:r w:rsidRPr="005626C6">
        <w:rPr>
          <w:rFonts w:ascii="GHEA Grapalat" w:hAnsi="GHEA Grapalat" w:cs="Sylfaen"/>
          <w:b/>
          <w:szCs w:val="22"/>
          <w:lang w:val="af-ZA"/>
        </w:rPr>
        <w:t xml:space="preserve"> </w:t>
      </w:r>
      <w:r>
        <w:rPr>
          <w:rFonts w:ascii="GHEA Grapalat" w:hAnsi="GHEA Grapalat" w:cs="Sylfaen"/>
          <w:b/>
          <w:szCs w:val="22"/>
          <w:lang w:val="ru-RU"/>
        </w:rPr>
        <w:t>Մ</w:t>
      </w:r>
      <w:r w:rsidRPr="005626C6">
        <w:rPr>
          <w:rFonts w:ascii="GHEA Grapalat" w:hAnsi="GHEA Grapalat" w:cs="Sylfaen"/>
          <w:b/>
          <w:szCs w:val="22"/>
          <w:lang w:val="af-ZA"/>
        </w:rPr>
        <w:t xml:space="preserve"> </w:t>
      </w:r>
      <w:r>
        <w:rPr>
          <w:rFonts w:ascii="GHEA Grapalat" w:hAnsi="GHEA Grapalat" w:cs="Sylfaen"/>
          <w:b/>
          <w:szCs w:val="22"/>
          <w:lang w:val="ru-RU"/>
        </w:rPr>
        <w:t>Ա</w:t>
      </w:r>
      <w:r w:rsidRPr="005626C6">
        <w:rPr>
          <w:rFonts w:ascii="GHEA Grapalat" w:hAnsi="GHEA Grapalat" w:cs="Sylfaen"/>
          <w:b/>
          <w:szCs w:val="22"/>
          <w:lang w:val="af-ZA"/>
        </w:rPr>
        <w:t xml:space="preserve"> </w:t>
      </w:r>
      <w:r>
        <w:rPr>
          <w:rFonts w:ascii="GHEA Grapalat" w:hAnsi="GHEA Grapalat" w:cs="Sylfaen"/>
          <w:b/>
          <w:szCs w:val="22"/>
          <w:lang w:val="ru-RU"/>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2"/>
      </w:r>
    </w:p>
    <w:p w14:paraId="678F3A56" w14:textId="364BF242" w:rsidR="006505D2" w:rsidRPr="005626C6"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46E871A"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5626C6" w:rsidRPr="005626C6">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515795A" w14:textId="6F419AA1"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5D653A49"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rPr>
        <w:t>ՍԲԱ</w:t>
      </w:r>
      <w:r w:rsidR="0018786E" w:rsidRPr="0008230F">
        <w:rPr>
          <w:rFonts w:ascii="GHEA Grapalat" w:hAnsi="GHEA Grapalat"/>
          <w:b/>
          <w:szCs w:val="24"/>
          <w:lang w:val="es-ES"/>
        </w:rPr>
        <w:t>-</w:t>
      </w:r>
      <w:r w:rsidR="0018786E">
        <w:rPr>
          <w:rFonts w:ascii="GHEA Grapalat" w:hAnsi="GHEA Grapalat"/>
          <w:b/>
          <w:szCs w:val="24"/>
        </w:rPr>
        <w:t>ԳՀԱՊՁԲ</w:t>
      </w:r>
      <w:r w:rsidR="0018786E" w:rsidRPr="0008230F">
        <w:rPr>
          <w:rFonts w:ascii="GHEA Grapalat" w:hAnsi="GHEA Grapalat"/>
          <w:b/>
          <w:szCs w:val="24"/>
          <w:lang w:val="es-ES"/>
        </w:rPr>
        <w:t>-23/01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0C5B499" w:rsidR="00B2572B" w:rsidRPr="00A71D81" w:rsidRDefault="005626C6" w:rsidP="00EF3662">
      <w:pPr>
        <w:pStyle w:val="31"/>
        <w:spacing w:line="240" w:lineRule="auto"/>
        <w:jc w:val="right"/>
        <w:rPr>
          <w:rFonts w:ascii="GHEA Grapalat" w:hAnsi="GHEA Grapalat" w:cs="Arial"/>
          <w:b/>
          <w:lang w:val="es-ES"/>
        </w:rPr>
      </w:pPr>
      <w:r>
        <w:rPr>
          <w:rFonts w:ascii="GHEA Grapalat" w:hAnsi="GHEA Grapalat" w:cs="Sylfaen"/>
          <w:b/>
          <w:lang w:val="ru-RU"/>
        </w:rPr>
        <w:t>Գնանշման</w:t>
      </w:r>
      <w:r w:rsidRPr="005626C6">
        <w:rPr>
          <w:rFonts w:ascii="GHEA Grapalat" w:hAnsi="GHEA Grapalat" w:cs="Sylfaen"/>
          <w:b/>
          <w:lang w:val="es-ES"/>
        </w:rPr>
        <w:t xml:space="preserve"> </w:t>
      </w:r>
      <w:r>
        <w:rPr>
          <w:rFonts w:ascii="GHEA Grapalat" w:hAnsi="GHEA Grapalat" w:cs="Sylfaen"/>
          <w:b/>
          <w:lang w:val="ru-RU"/>
        </w:rPr>
        <w:t>հարցման</w:t>
      </w:r>
      <w:r w:rsidRPr="005626C6">
        <w:rPr>
          <w:rFonts w:ascii="GHEA Grapalat" w:hAnsi="GHEA Grapalat" w:cs="Sylfaen"/>
          <w:b/>
          <w:lang w:val="es-ES"/>
        </w:rPr>
        <w:t xml:space="preserve">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C2833EA" w:rsidR="00B2572B" w:rsidRPr="00A71D81" w:rsidRDefault="005626C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ru-RU"/>
        </w:rPr>
        <w:t>Գնանշման</w:t>
      </w:r>
      <w:r w:rsidRPr="00786AE3">
        <w:rPr>
          <w:rFonts w:ascii="GHEA Grapalat" w:hAnsi="GHEA Grapalat" w:cs="Sylfaen"/>
          <w:color w:val="auto"/>
          <w:sz w:val="24"/>
          <w:szCs w:val="24"/>
          <w:lang w:val="es-ES"/>
        </w:rPr>
        <w:t xml:space="preserve"> </w:t>
      </w:r>
      <w:r>
        <w:rPr>
          <w:rFonts w:ascii="GHEA Grapalat" w:hAnsi="GHEA Grapalat" w:cs="Sylfaen"/>
          <w:color w:val="auto"/>
          <w:sz w:val="24"/>
          <w:szCs w:val="24"/>
          <w:lang w:val="ru-RU"/>
        </w:rPr>
        <w:t>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2A85457"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18786E">
        <w:rPr>
          <w:rFonts w:ascii="GHEA Grapalat" w:hAnsi="GHEA Grapalat"/>
          <w:sz w:val="20"/>
          <w:szCs w:val="20"/>
        </w:rPr>
        <w:t>ՍԲԱ</w:t>
      </w:r>
      <w:r w:rsidR="0018786E" w:rsidRPr="0018786E">
        <w:rPr>
          <w:rFonts w:ascii="GHEA Grapalat" w:hAnsi="GHEA Grapalat"/>
          <w:sz w:val="20"/>
          <w:szCs w:val="20"/>
          <w:lang w:val="es-ES"/>
        </w:rPr>
        <w:t>-</w:t>
      </w:r>
      <w:r w:rsidR="0018786E">
        <w:rPr>
          <w:rFonts w:ascii="GHEA Grapalat" w:hAnsi="GHEA Grapalat"/>
          <w:sz w:val="20"/>
          <w:szCs w:val="20"/>
        </w:rPr>
        <w:t>ԳՀԱՊՁԲ</w:t>
      </w:r>
      <w:r w:rsidR="0018786E" w:rsidRPr="0018786E">
        <w:rPr>
          <w:rFonts w:ascii="GHEA Grapalat" w:hAnsi="GHEA Grapalat"/>
          <w:sz w:val="20"/>
          <w:szCs w:val="20"/>
          <w:lang w:val="es-ES"/>
        </w:rPr>
        <w:t>-23/01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F6A1321" w:rsidR="00B2572B" w:rsidRPr="00A71D81" w:rsidRDefault="005626C6" w:rsidP="00EF3662">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5626C6">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5626C6">
        <w:rPr>
          <w:rFonts w:ascii="GHEA Grapalat" w:hAnsi="GHEA Grapalat" w:cs="Sylfaen"/>
          <w:sz w:val="20"/>
          <w:szCs w:val="20"/>
          <w:lang w:val="es-ES"/>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5C3D6C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5626C6">
        <w:rPr>
          <w:rFonts w:ascii="GHEA Grapalat" w:hAnsi="GHEA Grapalat" w:cs="Arial"/>
          <w:sz w:val="20"/>
          <w:szCs w:val="20"/>
          <w:lang w:val="es-ES"/>
        </w:rPr>
        <w:t xml:space="preserve"> «</w:t>
      </w:r>
      <w:r w:rsidR="0018786E">
        <w:rPr>
          <w:rFonts w:ascii="GHEA Grapalat" w:hAnsi="GHEA Grapalat" w:cs="Arial"/>
          <w:sz w:val="20"/>
          <w:szCs w:val="20"/>
        </w:rPr>
        <w:t>ՍԲԱ</w:t>
      </w:r>
      <w:r w:rsidR="0018786E" w:rsidRPr="0018786E">
        <w:rPr>
          <w:rFonts w:ascii="GHEA Grapalat" w:hAnsi="GHEA Grapalat" w:cs="Arial"/>
          <w:sz w:val="20"/>
          <w:szCs w:val="20"/>
          <w:lang w:val="es-ES"/>
        </w:rPr>
        <w:t>-</w:t>
      </w:r>
      <w:r w:rsidR="0018786E">
        <w:rPr>
          <w:rFonts w:ascii="GHEA Grapalat" w:hAnsi="GHEA Grapalat" w:cs="Arial"/>
          <w:sz w:val="20"/>
          <w:szCs w:val="20"/>
        </w:rPr>
        <w:t>ԳՀԱՊՁԲ</w:t>
      </w:r>
      <w:r w:rsidR="0018786E" w:rsidRPr="0018786E">
        <w:rPr>
          <w:rFonts w:ascii="GHEA Grapalat" w:hAnsi="GHEA Grapalat" w:cs="Arial"/>
          <w:sz w:val="20"/>
          <w:szCs w:val="20"/>
          <w:lang w:val="es-ES"/>
        </w:rPr>
        <w:t>-23/01</w:t>
      </w:r>
      <w:r w:rsidRPr="00AE74A0">
        <w:rPr>
          <w:rFonts w:ascii="GHEA Grapalat" w:hAnsi="GHEA Grapalat" w:cs="Arial"/>
          <w:sz w:val="20"/>
          <w:szCs w:val="20"/>
          <w:lang w:val="es-ES"/>
        </w:rPr>
        <w:t xml:space="preserve">»*  ծածկագրով  </w:t>
      </w:r>
      <w:r w:rsidR="005626C6">
        <w:rPr>
          <w:rFonts w:ascii="GHEA Grapalat" w:hAnsi="GHEA Grapalat" w:cs="Arial"/>
          <w:sz w:val="20"/>
          <w:szCs w:val="20"/>
          <w:lang w:val="ru-RU"/>
        </w:rPr>
        <w:t>գնանշման</w:t>
      </w:r>
      <w:r w:rsidR="005626C6" w:rsidRPr="005626C6">
        <w:rPr>
          <w:rFonts w:ascii="GHEA Grapalat" w:hAnsi="GHEA Grapalat" w:cs="Arial"/>
          <w:sz w:val="20"/>
          <w:szCs w:val="20"/>
          <w:lang w:val="es-ES"/>
        </w:rPr>
        <w:t xml:space="preserve"> </w:t>
      </w:r>
      <w:r w:rsidR="005626C6">
        <w:rPr>
          <w:rFonts w:ascii="GHEA Grapalat" w:hAnsi="GHEA Grapalat" w:cs="Arial"/>
          <w:sz w:val="20"/>
          <w:szCs w:val="20"/>
          <w:lang w:val="ru-RU"/>
        </w:rPr>
        <w:t>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504D3793"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3"/>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53746B9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18786E">
        <w:rPr>
          <w:rFonts w:ascii="GHEA Grapalat" w:hAnsi="GHEA Grapalat" w:cs="Arial"/>
          <w:sz w:val="20"/>
          <w:szCs w:val="20"/>
          <w:lang w:val="hy-AM"/>
        </w:rPr>
        <w:t>ՍԲԱ-ԳՀԱՊՁԲ-23/01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626C6" w:rsidRPr="005626C6">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4"/>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3AEA1746" w14:textId="27D096CE"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18BB92A"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A11899F" w14:textId="77777777" w:rsidR="000B1088" w:rsidRPr="005626C6"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1FE85E8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18786E">
        <w:rPr>
          <w:rFonts w:ascii="GHEA Grapalat" w:hAnsi="GHEA Grapalat" w:cs="Arial"/>
          <w:sz w:val="20"/>
          <w:szCs w:val="20"/>
        </w:rPr>
        <w:t>ՍԲԱ</w:t>
      </w:r>
      <w:r w:rsidR="0018786E" w:rsidRPr="0008230F">
        <w:rPr>
          <w:rFonts w:ascii="GHEA Grapalat" w:hAnsi="GHEA Grapalat" w:cs="Arial"/>
          <w:sz w:val="20"/>
          <w:szCs w:val="20"/>
          <w:lang w:val="es-ES"/>
        </w:rPr>
        <w:t>-</w:t>
      </w:r>
      <w:r w:rsidR="0018786E">
        <w:rPr>
          <w:rFonts w:ascii="GHEA Grapalat" w:hAnsi="GHEA Grapalat" w:cs="Arial"/>
          <w:sz w:val="20"/>
          <w:szCs w:val="20"/>
        </w:rPr>
        <w:t>ԳՀԱՊՁԲ</w:t>
      </w:r>
      <w:r w:rsidR="0018786E" w:rsidRPr="0008230F">
        <w:rPr>
          <w:rFonts w:ascii="GHEA Grapalat" w:hAnsi="GHEA Grapalat" w:cs="Arial"/>
          <w:sz w:val="20"/>
          <w:szCs w:val="20"/>
          <w:lang w:val="es-ES"/>
        </w:rPr>
        <w:t>-23/01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067694F"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626C6">
        <w:rPr>
          <w:rFonts w:ascii="GHEA Grapalat" w:hAnsi="GHEA Grapalat" w:cs="Arial"/>
          <w:sz w:val="20"/>
          <w:szCs w:val="20"/>
          <w:lang w:val="ru-RU"/>
        </w:rPr>
        <w:t>գնանշման</w:t>
      </w:r>
      <w:r w:rsidR="005626C6" w:rsidRPr="005626C6">
        <w:rPr>
          <w:rFonts w:ascii="GHEA Grapalat" w:hAnsi="GHEA Grapalat" w:cs="Arial"/>
          <w:sz w:val="20"/>
          <w:szCs w:val="20"/>
          <w:lang w:val="es-ES"/>
        </w:rPr>
        <w:t xml:space="preserve"> </w:t>
      </w:r>
      <w:r w:rsidR="005626C6">
        <w:rPr>
          <w:rFonts w:ascii="GHEA Grapalat" w:hAnsi="GHEA Grapalat" w:cs="Arial"/>
          <w:sz w:val="20"/>
          <w:szCs w:val="20"/>
          <w:lang w:val="ru-RU"/>
        </w:rPr>
        <w:t>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284B46D8" w14:textId="23240FA7"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6AE983FD"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A437519" w14:textId="77777777" w:rsidR="00BF1194" w:rsidRPr="005626C6" w:rsidRDefault="00BF1194" w:rsidP="000B1088">
      <w:pPr>
        <w:pStyle w:val="31"/>
        <w:spacing w:line="240" w:lineRule="auto"/>
        <w:ind w:firstLine="0"/>
        <w:jc w:val="right"/>
        <w:rPr>
          <w:rFonts w:ascii="GHEA Grapalat" w:hAnsi="GHEA Grapalat"/>
          <w:b/>
          <w:lang w:val="es-ES"/>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36274B78" w14:textId="7D3AE2C4"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1C87139C"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2BBEDF6" w14:textId="77777777" w:rsidR="00B2572B" w:rsidRPr="005626C6" w:rsidRDefault="00B2572B" w:rsidP="00EF3662">
      <w:pPr>
        <w:rPr>
          <w:rFonts w:ascii="GHEA Grapalat" w:hAnsi="GHEA Grapalat"/>
          <w:lang w:val="es-ES"/>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FA765F9"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18786E">
        <w:rPr>
          <w:rFonts w:ascii="GHEA Grapalat" w:hAnsi="GHEA Grapalat" w:cs="Arial"/>
          <w:sz w:val="20"/>
          <w:szCs w:val="20"/>
          <w:lang w:val="hy-AM"/>
        </w:rPr>
        <w:t>ՍԲԱ-ԳՀԱՊՁԲ-23/01</w:t>
      </w:r>
      <w:r w:rsidRPr="00A71D81">
        <w:rPr>
          <w:rFonts w:ascii="GHEA Grapalat" w:hAnsi="GHEA Grapalat" w:cs="Arial"/>
          <w:sz w:val="20"/>
          <w:szCs w:val="20"/>
          <w:lang w:val="es-ES"/>
        </w:rPr>
        <w:t>»* ծածկագրով բաց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8230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8230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8230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8230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5"/>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1B79719B" w14:textId="46FA81E6"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1D0801FB"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58B4E15" w14:textId="77777777" w:rsidR="001557AE" w:rsidRPr="005626C6" w:rsidRDefault="001557AE" w:rsidP="000B1088">
      <w:pPr>
        <w:pStyle w:val="31"/>
        <w:spacing w:line="240" w:lineRule="auto"/>
        <w:jc w:val="right"/>
        <w:rPr>
          <w:rFonts w:ascii="GHEA Grapalat" w:hAnsi="GHEA Grapalat" w:cs="Sylfaen"/>
          <w:b/>
          <w:lang w:val="es-ES"/>
        </w:rPr>
      </w:pPr>
    </w:p>
    <w:p w14:paraId="6C3F462E" w14:textId="77777777" w:rsidR="001557AE" w:rsidRPr="00A71D81"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27448A6" w14:textId="77777777" w:rsidR="007154FC" w:rsidRPr="00A71D81" w:rsidRDefault="007154FC" w:rsidP="007154FC">
      <w:pPr>
        <w:pStyle w:val="af4"/>
        <w:shd w:val="clear" w:color="auto" w:fill="FFFFFF"/>
        <w:spacing w:before="0" w:beforeAutospacing="0" w:after="0" w:afterAutospacing="0"/>
        <w:ind w:firstLine="375"/>
        <w:rPr>
          <w:rStyle w:val="af5"/>
          <w:lang w:val="hy-AM"/>
        </w:rPr>
      </w:pPr>
    </w:p>
    <w:p w14:paraId="5213DE8C" w14:textId="77777777" w:rsidR="007154FC" w:rsidRPr="00A71D81"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5F4D7D52" w14:textId="77777777" w:rsidR="007154FC" w:rsidRPr="00A71D81" w:rsidRDefault="007154FC" w:rsidP="007154F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w:t>
      </w:r>
      <w:r w:rsidR="009E1525" w:rsidRPr="00A71D81">
        <w:rPr>
          <w:rStyle w:val="af5"/>
          <w:rFonts w:ascii="GHEA Grapalat" w:hAnsi="GHEA Grapalat"/>
          <w:b w:val="0"/>
          <w:bCs w:val="0"/>
          <w:sz w:val="20"/>
          <w:szCs w:val="20"/>
          <w:lang w:val="hy-AM"/>
        </w:rPr>
        <w:t>բենեֆիցիար</w:t>
      </w:r>
      <w:r w:rsidRPr="00A71D81">
        <w:rPr>
          <w:rStyle w:val="af5"/>
          <w:rFonts w:ascii="GHEA Grapalat" w:hAnsi="GHEA Grapalat"/>
          <w:b w:val="0"/>
          <w:bCs w:val="0"/>
          <w:sz w:val="20"/>
          <w:szCs w:val="20"/>
          <w:lang w:val="hy-AM"/>
        </w:rPr>
        <w:t xml:space="preserve">) </w:t>
      </w:r>
      <w:r w:rsidR="009E1525" w:rsidRPr="00A71D81">
        <w:rPr>
          <w:rStyle w:val="af5"/>
          <w:rFonts w:ascii="GHEA Grapalat" w:hAnsi="GHEA Grapalat"/>
          <w:b w:val="0"/>
          <w:bCs w:val="0"/>
          <w:sz w:val="20"/>
          <w:szCs w:val="20"/>
          <w:lang w:val="hy-AM"/>
        </w:rPr>
        <w:t xml:space="preserve">կողմից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w:t>
      </w:r>
      <w:r w:rsidR="009E1525" w:rsidRPr="00A71D81">
        <w:rPr>
          <w:rStyle w:val="af5"/>
          <w:rFonts w:ascii="GHEA Grapalat" w:hAnsi="GHEA Grapalat"/>
          <w:b w:val="0"/>
          <w:bCs w:val="0"/>
          <w:sz w:val="20"/>
          <w:szCs w:val="20"/>
          <w:lang w:val="hy-AM"/>
        </w:rPr>
        <w:t xml:space="preserve">ընթացակարգին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9E1525" w:rsidRPr="00A71D81">
        <w:rPr>
          <w:rStyle w:val="af5"/>
          <w:rFonts w:ascii="GHEA Grapalat" w:hAnsi="GHEA Grapalat"/>
          <w:b w:val="0"/>
          <w:bCs w:val="0"/>
          <w:sz w:val="20"/>
          <w:szCs w:val="20"/>
          <w:lang w:val="hy-AM"/>
        </w:rPr>
        <w:t>մասնակցելու</w:t>
      </w:r>
      <w:r w:rsidRPr="00A71D81">
        <w:rPr>
          <w:rStyle w:val="af5"/>
          <w:rFonts w:ascii="GHEA Grapalat" w:hAnsi="GHEA Grapalat"/>
          <w:b w:val="0"/>
          <w:bCs w:val="0"/>
          <w:sz w:val="20"/>
          <w:szCs w:val="20"/>
          <w:lang w:val="hy-AM"/>
        </w:rPr>
        <w:t>ց</w:t>
      </w:r>
      <w:r w:rsidR="009E1525" w:rsidRPr="00A71D81">
        <w:rPr>
          <w:rStyle w:val="af5"/>
          <w:rFonts w:ascii="GHEA Grapalat" w:hAnsi="GHEA Grapalat"/>
          <w:b w:val="0"/>
          <w:bCs w:val="0"/>
          <w:sz w:val="20"/>
          <w:szCs w:val="20"/>
          <w:lang w:val="hy-AM"/>
        </w:rPr>
        <w:t xml:space="preserve"> </w:t>
      </w:r>
    </w:p>
    <w:p w14:paraId="33847032" w14:textId="77777777" w:rsidR="006A0F27" w:rsidRPr="00A71D8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af5"/>
          <w:rFonts w:ascii="GHEA Grapalat" w:hAnsi="GHEA Grapalat"/>
          <w:b w:val="0"/>
          <w:bCs w:val="0"/>
          <w:sz w:val="20"/>
          <w:szCs w:val="20"/>
          <w:lang w:val="hy-AM"/>
        </w:rPr>
        <w:t>ում</w:t>
      </w:r>
      <w:r w:rsidR="006A0F27" w:rsidRPr="00A71D81">
        <w:rPr>
          <w:rStyle w:val="af5"/>
          <w:rFonts w:ascii="GHEA Grapalat" w:hAnsi="GHEA Grapalat"/>
          <w:b w:val="0"/>
          <w:bCs w:val="0"/>
          <w:sz w:val="20"/>
          <w:szCs w:val="20"/>
          <w:lang w:val="hy-AM"/>
        </w:rPr>
        <w:t>:</w:t>
      </w:r>
      <w:r w:rsidR="007154FC" w:rsidRPr="00A71D81">
        <w:rPr>
          <w:rStyle w:val="af5"/>
          <w:rFonts w:ascii="GHEA Grapalat" w:hAnsi="GHEA Grapalat"/>
          <w:b w:val="0"/>
          <w:bCs w:val="0"/>
          <w:sz w:val="20"/>
          <w:szCs w:val="20"/>
          <w:lang w:val="hy-AM"/>
        </w:rPr>
        <w:t xml:space="preserve"> </w:t>
      </w:r>
    </w:p>
    <w:p w14:paraId="3CDA0651" w14:textId="77777777" w:rsidR="009E1525" w:rsidRPr="00A71D81"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af5"/>
          <w:rFonts w:ascii="GHEA Grapalat" w:hAnsi="GHEA Grapalat"/>
          <w:b w:val="0"/>
          <w:bCs w:val="0"/>
          <w:sz w:val="20"/>
          <w:szCs w:val="20"/>
          <w:lang w:val="hy-AM"/>
        </w:rPr>
        <w:t xml:space="preserve">ներկայացված պահանջով (այսուհետ՝ պահանջ) </w:t>
      </w:r>
      <w:r w:rsidR="006A0F27" w:rsidRPr="00A71D81">
        <w:rPr>
          <w:rStyle w:val="af5"/>
          <w:rFonts w:ascii="GHEA Grapalat" w:hAnsi="GHEA Grapalat"/>
          <w:b w:val="0"/>
          <w:bCs w:val="0"/>
          <w:sz w:val="20"/>
          <w:szCs w:val="20"/>
          <w:lang w:val="hy-AM"/>
        </w:rPr>
        <w:t xml:space="preserve">բենեֆիցիարին վճարել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p>
    <w:p w14:paraId="4A680D13" w14:textId="77777777" w:rsidR="00961895" w:rsidRPr="00A71D8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երաշխիքի գումար)՝</w:t>
      </w:r>
      <w:r w:rsidR="007154F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 xml:space="preserve">պահանջն ստանալուց </w:t>
      </w:r>
      <w:r w:rsidR="00DB4EFF">
        <w:rPr>
          <w:rStyle w:val="af5"/>
          <w:rFonts w:ascii="GHEA Grapalat" w:hAnsi="GHEA Grapalat"/>
          <w:b w:val="0"/>
          <w:bCs w:val="0"/>
          <w:sz w:val="20"/>
          <w:szCs w:val="20"/>
          <w:lang w:val="hy-AM"/>
        </w:rPr>
        <w:t>հինգ</w:t>
      </w:r>
      <w:r w:rsidR="009D3747" w:rsidRPr="00A71D81">
        <w:rPr>
          <w:rStyle w:val="af5"/>
          <w:rFonts w:ascii="GHEA Grapalat" w:hAnsi="GHEA Grapalat"/>
          <w:b w:val="0"/>
          <w:bCs w:val="0"/>
          <w:sz w:val="20"/>
          <w:szCs w:val="20"/>
          <w:lang w:val="hy-AM"/>
        </w:rPr>
        <w:t xml:space="preserve"> աշխատանքային օրվա ընթացքում:</w:t>
      </w:r>
      <w:r w:rsidR="004C77DB"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4C77DB" w:rsidRPr="00A71D81">
        <w:rPr>
          <w:rStyle w:val="af5"/>
          <w:rFonts w:ascii="GHEA Grapalat" w:hAnsi="GHEA Grapalat"/>
          <w:b w:val="0"/>
          <w:bCs w:val="0"/>
          <w:sz w:val="20"/>
          <w:szCs w:val="20"/>
          <w:lang w:val="hy-AM"/>
        </w:rPr>
        <w:t>Վճարումը</w:t>
      </w:r>
      <w:r w:rsidR="00244642"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962585" w:rsidRPr="00A71D81">
        <w:rPr>
          <w:rStyle w:val="af5"/>
          <w:rFonts w:ascii="GHEA Grapalat" w:hAnsi="GHEA Grapalat"/>
          <w:b w:val="0"/>
          <w:bCs w:val="0"/>
          <w:sz w:val="20"/>
          <w:szCs w:val="20"/>
          <w:lang w:val="hy-AM"/>
        </w:rPr>
        <w:t>կատարվում է բենեֆիցիարի</w:t>
      </w:r>
      <w:r w:rsidR="000C0396"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 xml:space="preserve"> </w:t>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lang w:val="hy-AM"/>
        </w:rPr>
        <w:t xml:space="preserve"> հ</w:t>
      </w:r>
      <w:r w:rsidR="000C0396" w:rsidRPr="00A71D81">
        <w:rPr>
          <w:rStyle w:val="af5"/>
          <w:rFonts w:ascii="GHEA Grapalat" w:hAnsi="GHEA Grapalat"/>
          <w:b w:val="0"/>
          <w:bCs w:val="0"/>
          <w:sz w:val="20"/>
          <w:szCs w:val="20"/>
          <w:lang w:val="hy-AM"/>
        </w:rPr>
        <w:t xml:space="preserve">աշվեհամարին </w:t>
      </w:r>
      <w:r w:rsidR="00961895" w:rsidRPr="00A71D81">
        <w:rPr>
          <w:rStyle w:val="af5"/>
          <w:rFonts w:ascii="GHEA Grapalat" w:hAnsi="GHEA Grapalat"/>
          <w:b w:val="0"/>
          <w:bCs w:val="0"/>
          <w:sz w:val="20"/>
          <w:szCs w:val="20"/>
          <w:lang w:val="hy-AM"/>
        </w:rPr>
        <w:t>փոխանցման միջոցով:</w:t>
      </w:r>
    </w:p>
    <w:p w14:paraId="3286215D" w14:textId="77777777" w:rsidR="00961895" w:rsidRPr="00A71D81"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4B5C249" w14:textId="77777777" w:rsidR="000C0396" w:rsidRPr="00A71D81"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0C0396" w:rsidRPr="00A71D81">
        <w:rPr>
          <w:rFonts w:ascii="GHEA Grapalat" w:hAnsi="GHEA Grapalat"/>
          <w:color w:val="000000"/>
          <w:sz w:val="20"/>
          <w:szCs w:val="20"/>
          <w:u w:val="single"/>
          <w:lang w:val="hy-AM"/>
        </w:rPr>
        <w:tab/>
      </w:r>
      <w:r w:rsidR="000C0396" w:rsidRPr="00A71D81">
        <w:rPr>
          <w:rFonts w:ascii="GHEA Grapalat" w:hAnsi="GHEA Grapalat"/>
          <w:color w:val="000000"/>
          <w:sz w:val="20"/>
          <w:szCs w:val="20"/>
          <w:u w:val="single"/>
          <w:lang w:val="hy-AM"/>
        </w:rPr>
        <w:tab/>
      </w:r>
      <w:r w:rsidR="000C0396" w:rsidRPr="00A71D81">
        <w:rPr>
          <w:rFonts w:ascii="GHEA Grapalat" w:hAnsi="GHEA Grapalat"/>
          <w:color w:val="000000"/>
          <w:sz w:val="20"/>
          <w:szCs w:val="20"/>
          <w:u w:val="single"/>
          <w:lang w:val="hy-AM"/>
        </w:rPr>
        <w:tab/>
      </w:r>
      <w:r w:rsidR="000C0396" w:rsidRPr="00A71D81">
        <w:rPr>
          <w:rFonts w:ascii="GHEA Grapalat" w:hAnsi="GHEA Grapalat"/>
          <w:color w:val="000000"/>
          <w:sz w:val="20"/>
          <w:szCs w:val="20"/>
          <w:u w:val="single"/>
          <w:lang w:val="hy-AM"/>
        </w:rPr>
        <w:tab/>
      </w:r>
      <w:r w:rsidR="000C0396" w:rsidRPr="00A71D81">
        <w:rPr>
          <w:rFonts w:ascii="GHEA Grapalat" w:hAnsi="GHEA Grapalat"/>
          <w:color w:val="000000"/>
          <w:sz w:val="20"/>
          <w:szCs w:val="20"/>
          <w:u w:val="single"/>
          <w:lang w:val="hy-AM"/>
        </w:rPr>
        <w:tab/>
      </w:r>
      <w:r w:rsidR="000C0396" w:rsidRPr="00A71D81">
        <w:rPr>
          <w:rFonts w:ascii="GHEA Grapalat" w:hAnsi="GHEA Grapalat"/>
          <w:color w:val="000000"/>
          <w:sz w:val="20"/>
          <w:szCs w:val="20"/>
          <w:u w:val="single"/>
          <w:lang w:val="hy-AM"/>
        </w:rPr>
        <w:tab/>
      </w:r>
      <w:r w:rsidR="000C0396" w:rsidRPr="00A71D81">
        <w:rPr>
          <w:rFonts w:ascii="GHEA Grapalat" w:hAnsi="GHEA Grapalat"/>
          <w:color w:val="000000"/>
          <w:sz w:val="20"/>
          <w:szCs w:val="20"/>
          <w:lang w:val="hy-AM"/>
        </w:rPr>
        <w:t xml:space="preserve"> ծածկագրով </w:t>
      </w:r>
    </w:p>
    <w:p w14:paraId="7BEB6805" w14:textId="77777777" w:rsidR="000C0396" w:rsidRPr="00A71D81"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14:paraId="1102919D" w14:textId="6BF8EB3B" w:rsidR="00987679" w:rsidRPr="00A71D81" w:rsidRDefault="000C0396" w:rsidP="0098767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14:paraId="2A98E903" w14:textId="77777777" w:rsidR="000C0396"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14:paraId="472FDBAD" w14:textId="77777777" w:rsidR="009C370D" w:rsidRPr="00A71D81"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77777777" w:rsidR="009C370D" w:rsidRPr="00A71D81"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2D35D13" w14:textId="77777777" w:rsidR="009C370D" w:rsidRPr="00A71D81" w:rsidRDefault="0005202C" w:rsidP="009C370D">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1B95C493" w14:textId="69E025A6"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5BA30967"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AF238A2"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9736FB3" w14:textId="77777777" w:rsidR="007A5E2D" w:rsidRPr="00A71D81"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21A659F8"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5D646BB"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գնման ընթացակարգի</w:t>
      </w:r>
      <w:r w:rsidR="00F27778" w:rsidRPr="00A71D81">
        <w:rPr>
          <w:rStyle w:val="af5"/>
          <w:rFonts w:ascii="GHEA Grapalat" w:hAnsi="GHEA Grapalat"/>
          <w:b w:val="0"/>
          <w:bCs w:val="0"/>
          <w:sz w:val="20"/>
          <w:szCs w:val="20"/>
          <w:lang w:val="hy-AM"/>
        </w:rPr>
        <w:t xml:space="preserve"> արդյունքում</w:t>
      </w:r>
      <w:r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8648EFF" w14:textId="77777777" w:rsidR="00F27778" w:rsidRPr="00A71D81" w:rsidRDefault="00F27778" w:rsidP="00091EBC">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F27778" w:rsidRPr="00A71D81">
        <w:rPr>
          <w:rStyle w:val="af5"/>
          <w:rFonts w:ascii="GHEA Grapalat" w:hAnsi="GHEA Grapalat"/>
          <w:b w:val="0"/>
          <w:bCs w:val="0"/>
          <w:sz w:val="20"/>
          <w:szCs w:val="20"/>
          <w:lang w:val="hy-AM"/>
        </w:rPr>
        <w:t xml:space="preserve">կողմից կնքվելիք </w:t>
      </w:r>
      <w:r w:rsidR="007A5E2D" w:rsidRPr="00A71D81">
        <w:rPr>
          <w:rStyle w:val="af5"/>
          <w:rFonts w:ascii="GHEA Grapalat" w:hAnsi="GHEA Grapalat"/>
          <w:b w:val="0"/>
          <w:bCs w:val="0"/>
          <w:sz w:val="20"/>
          <w:szCs w:val="20"/>
          <w:lang w:val="hy-AM"/>
        </w:rPr>
        <w:t>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t xml:space="preserve">           </w:t>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t xml:space="preserve">  </w:t>
      </w:r>
      <w:r w:rsidR="00F27778"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 xml:space="preserve"> </w:t>
      </w:r>
      <w:r w:rsidR="00F27778" w:rsidRPr="00A71D81">
        <w:rPr>
          <w:rStyle w:val="af5"/>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w:t>
      </w:r>
      <w:r w:rsidR="00091EB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af5"/>
          <w:rFonts w:ascii="GHEA Grapalat" w:hAnsi="GHEA Grapalat"/>
          <w:b w:val="0"/>
          <w:bCs w:val="0"/>
          <w:sz w:val="20"/>
          <w:szCs w:val="20"/>
          <w:lang w:val="hy-AM"/>
        </w:rPr>
        <w:t xml:space="preserve">ման ապահովում </w:t>
      </w:r>
      <w:r w:rsidR="00091EBC" w:rsidRPr="00A71D81">
        <w:rPr>
          <w:rStyle w:val="af5"/>
          <w:rFonts w:ascii="GHEA Grapalat" w:hAnsi="GHEA Grapalat"/>
          <w:b w:val="0"/>
          <w:bCs w:val="0"/>
          <w:sz w:val="20"/>
          <w:szCs w:val="20"/>
          <w:lang w:val="hy-AM"/>
        </w:rPr>
        <w:t>(այսուհետ՝ երաշխավորված պարտավորություններ</w:t>
      </w:r>
      <w:r w:rsidR="007A5E2D" w:rsidRPr="00A71D81">
        <w:rPr>
          <w:rStyle w:val="af5"/>
          <w:rFonts w:ascii="GHEA Grapalat" w:hAnsi="GHEA Grapalat"/>
          <w:b w:val="0"/>
          <w:bCs w:val="0"/>
          <w:sz w:val="20"/>
          <w:szCs w:val="20"/>
          <w:lang w:val="hy-AM"/>
        </w:rPr>
        <w:t>)</w:t>
      </w:r>
      <w:r w:rsidR="00091EBC" w:rsidRPr="00A71D81">
        <w:rPr>
          <w:rStyle w:val="af5"/>
          <w:rFonts w:ascii="GHEA Grapalat" w:hAnsi="GHEA Grapalat"/>
          <w:b w:val="0"/>
          <w:bCs w:val="0"/>
          <w:sz w:val="20"/>
          <w:szCs w:val="20"/>
          <w:lang w:val="hy-AM"/>
        </w:rPr>
        <w:t xml:space="preserve">: </w:t>
      </w:r>
    </w:p>
    <w:p w14:paraId="3CEEFA5A"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091EBC" w:rsidRPr="00A71D81">
        <w:rPr>
          <w:rStyle w:val="af5"/>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6E4901" w:rsidRPr="00A71D81">
        <w:rPr>
          <w:rStyle w:val="af5"/>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w:t>
      </w:r>
      <w:r w:rsidR="006E4901" w:rsidRPr="00A71D81">
        <w:rPr>
          <w:rStyle w:val="af5"/>
          <w:rFonts w:ascii="GHEA Grapalat" w:hAnsi="GHEA Grapalat"/>
          <w:b w:val="0"/>
          <w:bCs w:val="0"/>
          <w:sz w:val="20"/>
          <w:szCs w:val="20"/>
          <w:lang w:val="hy-AM"/>
        </w:rPr>
        <w:t>փոխանցման միջոցով:</w:t>
      </w:r>
    </w:p>
    <w:p w14:paraId="5E3FFA4A" w14:textId="77777777" w:rsidR="006E4901" w:rsidRPr="00A71D81"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77777777" w:rsidR="00AB4602" w:rsidRPr="00A71D81" w:rsidRDefault="00091EBC" w:rsidP="00AB46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aff"/>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5FDB6B81" w14:textId="77777777" w:rsidR="00AB4602" w:rsidRPr="00A71D81" w:rsidRDefault="00AB4602" w:rsidP="00AB4602">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A71D81" w:rsidRDefault="00091EBC" w:rsidP="003800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37E0DE" w14:textId="77777777" w:rsidR="00830B85" w:rsidRPr="00A71D81" w:rsidRDefault="009C370D" w:rsidP="00830B85">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18AC91A2" w14:textId="4C73F0CA"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2F5BA5D5"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9C207BE"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3AFCF1A"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af4"/>
        <w:shd w:val="clear" w:color="auto" w:fill="FFFFFF"/>
        <w:spacing w:before="0" w:beforeAutospacing="0" w:after="0" w:afterAutospacing="0"/>
        <w:ind w:firstLine="375"/>
        <w:rPr>
          <w:rStyle w:val="af5"/>
          <w:lang w:val="hy-AM"/>
        </w:rPr>
      </w:pPr>
    </w:p>
    <w:p w14:paraId="3E696BEF" w14:textId="77777777" w:rsidR="0052053A" w:rsidRPr="00A71D81" w:rsidRDefault="0052053A" w:rsidP="005205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D5E80F8" w14:textId="77777777" w:rsidR="0052053A" w:rsidRPr="00A71D81" w:rsidRDefault="0052053A" w:rsidP="005205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5222424" w14:textId="77777777" w:rsidR="0052053A" w:rsidRPr="00A71D81" w:rsidRDefault="0052053A" w:rsidP="005205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52053A" w:rsidRPr="00A71D81">
        <w:rPr>
          <w:rStyle w:val="af5"/>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77777777" w:rsidR="0098242F" w:rsidRPr="00A71D81" w:rsidRDefault="0052053A" w:rsidP="0098242F">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3C05D184"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9A87CC2" w14:textId="77777777" w:rsidR="007862B1" w:rsidRPr="00A71D81" w:rsidRDefault="0052053A" w:rsidP="00DC5233">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69F595C6" w14:textId="0F93EF41"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0D7FAC04"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E1519C3" w14:textId="77777777" w:rsidR="007862B1" w:rsidRPr="005626C6" w:rsidRDefault="007862B1" w:rsidP="007862B1">
      <w:pPr>
        <w:pStyle w:val="31"/>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09E79FEB" w:rsidR="007862B1" w:rsidRPr="00CC7333"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5626C6">
        <w:rPr>
          <w:rFonts w:ascii="GHEA Grapalat" w:hAnsi="GHEA Grapalat" w:cs="GHEA Grapalat"/>
          <w:sz w:val="20"/>
          <w:szCs w:val="20"/>
          <w:u w:val="single"/>
          <w:lang w:val="pt-BR"/>
        </w:rPr>
        <w:t>«</w:t>
      </w:r>
      <w:r w:rsidR="0018786E">
        <w:rPr>
          <w:rFonts w:ascii="GHEA Grapalat" w:hAnsi="GHEA Grapalat" w:cs="GHEA Grapalat"/>
          <w:sz w:val="20"/>
          <w:szCs w:val="20"/>
          <w:u w:val="single"/>
        </w:rPr>
        <w:t>ՍԻՍԻ</w:t>
      </w:r>
      <w:r w:rsidR="0018786E" w:rsidRPr="0018786E">
        <w:rPr>
          <w:rFonts w:ascii="GHEA Grapalat" w:hAnsi="GHEA Grapalat" w:cs="GHEA Grapalat"/>
          <w:sz w:val="20"/>
          <w:szCs w:val="20"/>
          <w:u w:val="single"/>
          <w:lang w:val="pt-BR"/>
        </w:rPr>
        <w:t xml:space="preserve"> </w:t>
      </w:r>
      <w:r w:rsidR="0018786E">
        <w:rPr>
          <w:rFonts w:ascii="GHEA Grapalat" w:hAnsi="GHEA Grapalat" w:cs="GHEA Grapalat"/>
          <w:sz w:val="20"/>
          <w:szCs w:val="20"/>
          <w:u w:val="single"/>
        </w:rPr>
        <w:t>ԲԱ</w:t>
      </w:r>
      <w:r w:rsidR="005626C6">
        <w:rPr>
          <w:rFonts w:ascii="GHEA Grapalat" w:hAnsi="GHEA Grapalat" w:cs="GHEA Grapalat"/>
          <w:sz w:val="20"/>
          <w:szCs w:val="20"/>
          <w:u w:val="single"/>
          <w:lang w:val="pt-BR"/>
        </w:rPr>
        <w:t>»</w:t>
      </w:r>
      <w:r w:rsidR="005626C6" w:rsidRPr="00CC7333">
        <w:rPr>
          <w:rFonts w:ascii="GHEA Grapalat" w:hAnsi="GHEA Grapalat" w:cs="GHEA Grapalat"/>
          <w:sz w:val="20"/>
          <w:szCs w:val="20"/>
          <w:u w:val="single"/>
          <w:lang w:val="pt-BR"/>
        </w:rPr>
        <w:t xml:space="preserve"> </w:t>
      </w:r>
      <w:r w:rsidR="005626C6">
        <w:rPr>
          <w:rFonts w:ascii="GHEA Grapalat" w:hAnsi="GHEA Grapalat" w:cs="GHEA Grapalat"/>
          <w:sz w:val="20"/>
          <w:szCs w:val="20"/>
          <w:u w:val="single"/>
          <w:lang w:val="ru-RU"/>
        </w:rPr>
        <w:t>ՀՈԱԿ</w:t>
      </w:r>
      <w:r w:rsidR="00CC7333" w:rsidRPr="00CC7333">
        <w:rPr>
          <w:rFonts w:ascii="GHEA Grapalat" w:hAnsi="GHEA Grapalat" w:cs="GHEA Grapalat"/>
          <w:sz w:val="20"/>
          <w:szCs w:val="20"/>
          <w:u w:val="single"/>
          <w:lang w:val="pt-BR"/>
        </w:rPr>
        <w:t>-</w:t>
      </w:r>
      <w:r w:rsidR="00CC7333">
        <w:rPr>
          <w:rFonts w:ascii="GHEA Grapalat" w:hAnsi="GHEA Grapalat" w:cs="GHEA Grapalat"/>
          <w:sz w:val="20"/>
          <w:szCs w:val="20"/>
          <w:u w:val="single"/>
          <w:lang w:val="ru-RU"/>
        </w:rPr>
        <w:t>ի</w:t>
      </w:r>
      <w:r w:rsidRPr="00A71D81">
        <w:rPr>
          <w:rFonts w:ascii="GHEA Grapalat" w:hAnsi="GHEA Grapalat" w:cs="GHEA Grapalat"/>
          <w:sz w:val="20"/>
          <w:szCs w:val="20"/>
          <w:lang w:val="pt-BR"/>
        </w:rPr>
        <w:t xml:space="preserve">*  (այսուհետ` Պատվիրատու) կողմից </w:t>
      </w:r>
      <w:r w:rsidRPr="00CC7333">
        <w:rPr>
          <w:rFonts w:ascii="GHEA Grapalat" w:hAnsi="GHEA Grapalat" w:cs="GHEA Grapalat"/>
          <w:sz w:val="20"/>
          <w:szCs w:val="20"/>
          <w:lang w:val="pt-BR"/>
        </w:rPr>
        <w:t xml:space="preserve">կազմակերպված` </w:t>
      </w:r>
      <w:r w:rsidR="0018786E">
        <w:rPr>
          <w:rFonts w:ascii="GHEA Grapalat" w:hAnsi="GHEA Grapalat" w:cs="GHEA Grapalat"/>
          <w:sz w:val="20"/>
          <w:szCs w:val="20"/>
          <w:u w:val="single"/>
        </w:rPr>
        <w:t>ՍԲԱ</w:t>
      </w:r>
      <w:r w:rsidR="0018786E" w:rsidRPr="0018786E">
        <w:rPr>
          <w:rFonts w:ascii="GHEA Grapalat" w:hAnsi="GHEA Grapalat" w:cs="GHEA Grapalat"/>
          <w:sz w:val="20"/>
          <w:szCs w:val="20"/>
          <w:u w:val="single"/>
          <w:lang w:val="pt-BR"/>
        </w:rPr>
        <w:t>-</w:t>
      </w:r>
      <w:r w:rsidR="0018786E">
        <w:rPr>
          <w:rFonts w:ascii="GHEA Grapalat" w:hAnsi="GHEA Grapalat" w:cs="GHEA Grapalat"/>
          <w:sz w:val="20"/>
          <w:szCs w:val="20"/>
          <w:u w:val="single"/>
        </w:rPr>
        <w:t>ԳՀԱՊՁԲ</w:t>
      </w:r>
      <w:r w:rsidR="0018786E" w:rsidRPr="0018786E">
        <w:rPr>
          <w:rFonts w:ascii="GHEA Grapalat" w:hAnsi="GHEA Grapalat" w:cs="GHEA Grapalat"/>
          <w:sz w:val="20"/>
          <w:szCs w:val="20"/>
          <w:u w:val="single"/>
          <w:lang w:val="pt-BR"/>
        </w:rPr>
        <w:t>-23/01</w:t>
      </w:r>
      <w:r w:rsidRPr="00CC7333">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8230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8230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8230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8230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8230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31"/>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75F6DC2F" w14:textId="03AC6BAF"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1A69E2E6"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C68CA82" w14:textId="77777777" w:rsidR="00091EBC" w:rsidRPr="005626C6" w:rsidRDefault="00091EBC" w:rsidP="00091EBC">
      <w:pPr>
        <w:pStyle w:val="31"/>
        <w:spacing w:line="240" w:lineRule="auto"/>
        <w:jc w:val="right"/>
        <w:rPr>
          <w:rFonts w:ascii="GHEA Grapalat" w:hAnsi="GHEA Grapalat" w:cs="Sylfaen"/>
          <w:b/>
          <w:lang w:val="es-ES"/>
        </w:rPr>
      </w:pPr>
    </w:p>
    <w:p w14:paraId="4B2DA455"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7B93C43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EDC4853"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r w:rsidR="00282B03"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00282B03" w:rsidRPr="00A71D81">
        <w:rPr>
          <w:rStyle w:val="af5"/>
          <w:rFonts w:ascii="GHEA Grapalat" w:hAnsi="GHEA Grapalat"/>
          <w:b w:val="0"/>
          <w:bCs w:val="0"/>
          <w:sz w:val="20"/>
          <w:szCs w:val="20"/>
          <w:lang w:val="hy-AM"/>
        </w:rPr>
        <w:t xml:space="preserve">պալ) </w:t>
      </w:r>
      <w:r w:rsidRPr="00A71D81">
        <w:rPr>
          <w:rStyle w:val="af5"/>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14:paraId="00E548B4"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36F2B4E"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77777777"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4"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B3253B7" w14:textId="4315F101"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04C27C3C"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F5AD85A" w14:textId="0C22A7FD" w:rsidR="00CC7333" w:rsidRPr="00CC7333" w:rsidRDefault="00CC7333" w:rsidP="00CC7333">
      <w:pPr>
        <w:jc w:val="both"/>
        <w:rPr>
          <w:rFonts w:ascii="GHEA Grapalat" w:hAnsi="GHEA Grapalat" w:cs="GHEA Grapalat"/>
          <w:sz w:val="20"/>
          <w:szCs w:val="20"/>
          <w:lang w:val="pt-BR"/>
        </w:rPr>
      </w:pPr>
      <w:r w:rsidRPr="00CC7333">
        <w:rPr>
          <w:rFonts w:ascii="GHEA Grapalat" w:hAnsi="GHEA Grapalat" w:cs="GHEA Grapalat"/>
          <w:sz w:val="20"/>
          <w:szCs w:val="20"/>
          <w:lang w:val="pt-BR"/>
        </w:rPr>
        <w:t xml:space="preserve">       </w:t>
      </w:r>
      <w:r w:rsidR="00631658" w:rsidRPr="00A71D81">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w:t>
      </w:r>
      <w:r w:rsidR="0018786E">
        <w:rPr>
          <w:rFonts w:ascii="GHEA Grapalat" w:hAnsi="GHEA Grapalat" w:cs="GHEA Grapalat"/>
          <w:sz w:val="20"/>
          <w:szCs w:val="20"/>
          <w:u w:val="single"/>
          <w:lang w:val="hy-AM"/>
        </w:rPr>
        <w:t>ՍԻՍԻ ԲԱ</w:t>
      </w:r>
      <w:r>
        <w:rPr>
          <w:rFonts w:ascii="GHEA Grapalat" w:hAnsi="GHEA Grapalat" w:cs="GHEA Grapalat"/>
          <w:sz w:val="20"/>
          <w:szCs w:val="20"/>
          <w:u w:val="single"/>
          <w:lang w:val="pt-BR"/>
        </w:rPr>
        <w:t>»</w:t>
      </w:r>
      <w:r w:rsidRPr="00CC7333">
        <w:rPr>
          <w:rFonts w:ascii="GHEA Grapalat" w:hAnsi="GHEA Grapalat" w:cs="GHEA Grapalat"/>
          <w:sz w:val="20"/>
          <w:szCs w:val="20"/>
          <w:u w:val="single"/>
          <w:lang w:val="pt-BR"/>
        </w:rPr>
        <w:t xml:space="preserve"> </w:t>
      </w:r>
      <w:r w:rsidRPr="00786AE3">
        <w:rPr>
          <w:rFonts w:ascii="GHEA Grapalat" w:hAnsi="GHEA Grapalat" w:cs="GHEA Grapalat"/>
          <w:sz w:val="20"/>
          <w:szCs w:val="20"/>
          <w:u w:val="single"/>
          <w:lang w:val="hy-AM"/>
        </w:rPr>
        <w:t>ՀՈԱԿ</w:t>
      </w:r>
      <w:r w:rsidRPr="00CC7333">
        <w:rPr>
          <w:rFonts w:ascii="GHEA Grapalat" w:hAnsi="GHEA Grapalat" w:cs="GHEA Grapalat"/>
          <w:sz w:val="20"/>
          <w:szCs w:val="20"/>
          <w:u w:val="single"/>
          <w:lang w:val="pt-BR"/>
        </w:rPr>
        <w:t>-</w:t>
      </w:r>
      <w:r w:rsidRPr="00786AE3">
        <w:rPr>
          <w:rFonts w:ascii="GHEA Grapalat" w:hAnsi="GHEA Grapalat" w:cs="GHEA Grapalat"/>
          <w:sz w:val="20"/>
          <w:szCs w:val="20"/>
          <w:u w:val="single"/>
          <w:lang w:val="hy-AM"/>
        </w:rPr>
        <w:t>ի</w:t>
      </w:r>
      <w:r w:rsidRPr="00A71D81">
        <w:rPr>
          <w:rFonts w:ascii="GHEA Grapalat" w:hAnsi="GHEA Grapalat" w:cs="GHEA Grapalat"/>
          <w:sz w:val="20"/>
          <w:szCs w:val="20"/>
          <w:lang w:val="pt-BR"/>
        </w:rPr>
        <w:t xml:space="preserve">*  (այսուհետ` Պատվիրատու) կողմից </w:t>
      </w:r>
      <w:r w:rsidRPr="00CC7333">
        <w:rPr>
          <w:rFonts w:ascii="GHEA Grapalat" w:hAnsi="GHEA Grapalat" w:cs="GHEA Grapalat"/>
          <w:sz w:val="20"/>
          <w:szCs w:val="20"/>
          <w:lang w:val="pt-BR"/>
        </w:rPr>
        <w:t xml:space="preserve">կազմակերպված` </w:t>
      </w:r>
      <w:r w:rsidR="0018786E">
        <w:rPr>
          <w:rFonts w:ascii="GHEA Grapalat" w:hAnsi="GHEA Grapalat" w:cs="GHEA Grapalat"/>
          <w:sz w:val="20"/>
          <w:szCs w:val="20"/>
          <w:u w:val="single"/>
          <w:lang w:val="hy-AM"/>
        </w:rPr>
        <w:t>ՍԲԱ-ԳՀԱՊՁԲ-23/01</w:t>
      </w:r>
      <w:r w:rsidRPr="00CC7333">
        <w:rPr>
          <w:rFonts w:ascii="GHEA Grapalat" w:hAnsi="GHEA Grapalat" w:cs="GHEA Grapalat"/>
          <w:sz w:val="20"/>
          <w:szCs w:val="20"/>
          <w:lang w:val="pt-BR"/>
        </w:rPr>
        <w:t>* ծածկագրով գնման ընթացակարգին:</w:t>
      </w:r>
    </w:p>
    <w:p w14:paraId="314CA090" w14:textId="0C68E661" w:rsidR="00631658" w:rsidRPr="00A71D81" w:rsidRDefault="00631658" w:rsidP="00CC7333">
      <w:pPr>
        <w:ind w:left="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8230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8230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8230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8230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8230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A71D81" w:rsidRDefault="00334B2F" w:rsidP="00540EA9">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3424BAE0" w14:textId="02F257EB"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501129">
        <w:rPr>
          <w:rFonts w:ascii="GHEA Grapalat" w:hAnsi="GHEA Grapalat"/>
          <w:b/>
          <w:szCs w:val="24"/>
          <w:lang w:val="ru-RU"/>
        </w:rPr>
        <w:t>Ս</w:t>
      </w:r>
      <w:r w:rsidRPr="005626C6">
        <w:rPr>
          <w:rFonts w:ascii="GHEA Grapalat" w:hAnsi="GHEA Grapalat"/>
          <w:b/>
          <w:szCs w:val="24"/>
          <w:lang w:val="hy-AM"/>
        </w:rPr>
        <w:t>ԲԱ</w:t>
      </w:r>
      <w:r w:rsidRPr="005626C6">
        <w:rPr>
          <w:rFonts w:ascii="GHEA Grapalat" w:hAnsi="GHEA Grapalat"/>
          <w:b/>
          <w:szCs w:val="24"/>
          <w:lang w:val="es-ES"/>
        </w:rPr>
        <w:t>-</w:t>
      </w:r>
      <w:r w:rsidRPr="005626C6">
        <w:rPr>
          <w:rFonts w:ascii="GHEA Grapalat" w:hAnsi="GHEA Grapalat"/>
          <w:b/>
          <w:szCs w:val="24"/>
          <w:lang w:val="hy-AM"/>
        </w:rPr>
        <w:t>ԳՀ</w:t>
      </w:r>
      <w:r w:rsidRPr="00A71D81">
        <w:rPr>
          <w:rFonts w:ascii="GHEA Grapalat" w:hAnsi="GHEA Grapalat" w:cs="Sylfaen"/>
          <w:b/>
          <w:lang w:val="hy-AM"/>
        </w:rPr>
        <w:t>ԱՊՁԲ</w:t>
      </w:r>
      <w:r w:rsidRPr="00A71D81">
        <w:rPr>
          <w:rFonts w:ascii="GHEA Grapalat" w:hAnsi="GHEA Grapalat"/>
          <w:b/>
          <w:lang w:val="es-ES"/>
        </w:rPr>
        <w:t>-</w:t>
      </w:r>
      <w:r w:rsidRPr="005626C6">
        <w:rPr>
          <w:rFonts w:ascii="GHEA Grapalat" w:hAnsi="GHEA Grapalat"/>
          <w:b/>
          <w:lang w:val="es-ES"/>
        </w:rPr>
        <w:t>23</w:t>
      </w:r>
      <w:r w:rsidRPr="00A71D81">
        <w:rPr>
          <w:rFonts w:ascii="GHEA Grapalat" w:hAnsi="GHEA Grapalat"/>
          <w:b/>
          <w:lang w:val="es-ES"/>
        </w:rPr>
        <w:t>/</w:t>
      </w:r>
      <w:r w:rsidRPr="005626C6">
        <w:rPr>
          <w:rFonts w:ascii="GHEA Grapalat" w:hAnsi="GHEA Grapalat"/>
          <w:b/>
          <w:lang w:val="es-ES"/>
        </w:rPr>
        <w:t>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0021FC3F"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5E5FBE7" w14:textId="77777777" w:rsidR="00540EA9" w:rsidRPr="005626C6" w:rsidRDefault="00540EA9" w:rsidP="00540EA9">
      <w:pPr>
        <w:pStyle w:val="aa"/>
        <w:spacing w:after="0" w:line="360" w:lineRule="auto"/>
        <w:ind w:firstLine="567"/>
        <w:jc w:val="right"/>
        <w:rPr>
          <w:rFonts w:ascii="GHEA Grapalat" w:hAnsi="GHEA Grapalat" w:cs="Sylfaen"/>
          <w:i/>
          <w:sz w:val="16"/>
          <w:lang w:val="es-ES"/>
        </w:rPr>
      </w:pPr>
    </w:p>
    <w:p w14:paraId="22FDA7E2"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aa"/>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af4"/>
        <w:shd w:val="clear" w:color="auto" w:fill="FFFFFF"/>
        <w:spacing w:before="0" w:beforeAutospacing="0" w:after="0" w:afterAutospacing="0"/>
        <w:ind w:firstLine="375"/>
        <w:rPr>
          <w:rStyle w:val="af5"/>
          <w:lang w:val="hy-AM"/>
        </w:rPr>
      </w:pPr>
    </w:p>
    <w:p w14:paraId="607FBA5A"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F1CF340" w14:textId="77777777" w:rsidR="00540EA9" w:rsidRPr="00A71D81" w:rsidRDefault="00540EA9" w:rsidP="00540EA9">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48A9827"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sidR="00DB4EFF">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5525D9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Pr="00A71D81">
        <w:rPr>
          <w:rStyle w:val="af5"/>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2DD7B0D4" w14:textId="77777777" w:rsidR="00540EA9" w:rsidRPr="00A71D81" w:rsidRDefault="00540EA9" w:rsidP="00540EA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46A7747B"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9432293" w14:textId="77777777" w:rsidR="00540EA9" w:rsidRPr="00A71D81" w:rsidRDefault="00540EA9" w:rsidP="00540EA9">
      <w:pPr>
        <w:pStyle w:val="aff"/>
        <w:tabs>
          <w:tab w:val="left" w:pos="0"/>
        </w:tabs>
        <w:spacing w:line="360" w:lineRule="auto"/>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12.</w:t>
      </w:r>
      <w:r w:rsidRPr="00A71D81">
        <w:rPr>
          <w:rFonts w:ascii="GHEA Grapalat" w:hAnsi="GHEA Grapalat"/>
          <w:lang w:val="hy-AM"/>
        </w:rPr>
        <w:t xml:space="preserve"> </w:t>
      </w:r>
      <w:r w:rsidRPr="00A71D81">
        <w:rPr>
          <w:rFonts w:ascii="GHEA Grapalat" w:hAnsi="GHEA Grapalat"/>
          <w:color w:val="000000"/>
          <w:sz w:val="20"/>
          <w:szCs w:val="20"/>
          <w:lang w:val="hy-AM"/>
        </w:rPr>
        <w:t>Սույն երաշխիքի բնօրինակից արտատպված տարբերակը երաշխիք տվող անձը երաշխիքի տրամադրման օրը իր պաշտոնական էլեկտրոնային փոստի հասցեից ուղարկում է   --------------------------------</w:t>
      </w:r>
    </w:p>
    <w:p w14:paraId="1F926521" w14:textId="77777777" w:rsidR="00540EA9" w:rsidRPr="00A71D81" w:rsidRDefault="00540EA9" w:rsidP="00540EA9">
      <w:pPr>
        <w:pStyle w:val="aff"/>
        <w:tabs>
          <w:tab w:val="left" w:pos="0"/>
        </w:tabs>
        <w:spacing w:line="360" w:lineRule="auto"/>
        <w:ind w:left="0"/>
        <w:mirrorIndents/>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ընթացակարգի ծածկագիրը</w:t>
      </w:r>
    </w:p>
    <w:p w14:paraId="4E3E630D" w14:textId="77777777" w:rsidR="00540EA9" w:rsidRPr="00A71D81" w:rsidRDefault="00540EA9" w:rsidP="00540EA9">
      <w:pPr>
        <w:pStyle w:val="aff"/>
        <w:tabs>
          <w:tab w:val="left" w:pos="0"/>
        </w:tabs>
        <w:spacing w:line="360" w:lineRule="auto"/>
        <w:ind w:left="0"/>
        <w:mirrorIndents/>
        <w:jc w:val="both"/>
        <w:rPr>
          <w:rFonts w:ascii="GHEA Grapalat" w:hAnsi="GHEA Grapalat"/>
          <w:color w:val="000000"/>
          <w:lang w:val="hy-AM"/>
        </w:rPr>
      </w:pPr>
      <w:r w:rsidRPr="00A71D81">
        <w:rPr>
          <w:rFonts w:ascii="GHEA Grapalat" w:hAnsi="GHEA Grapalat"/>
          <w:color w:val="000000"/>
          <w:sz w:val="20"/>
          <w:szCs w:val="20"/>
          <w:lang w:val="hy-AM"/>
        </w:rPr>
        <w:t xml:space="preserve">ծածկագրով գնման ընթացակարգի հրավերում նշված՝ քարտուղարի   (գնումները համակարգողի) էլեկտրոնային փոստի հասցեին։                                                                                                  </w:t>
      </w:r>
    </w:p>
    <w:p w14:paraId="4A6ACF2D"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590638BC" w14:textId="77777777" w:rsidR="00CB5EFD" w:rsidRPr="00A71D81" w:rsidRDefault="00CB5EFD" w:rsidP="00383BC3">
      <w:pPr>
        <w:ind w:left="-66"/>
        <w:jc w:val="center"/>
        <w:rPr>
          <w:rFonts w:ascii="GHEA Grapalat" w:hAnsi="GHEA Grapalat" w:cs="Sylfaen"/>
          <w:b/>
          <w:lang w:val="hy-AM"/>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61C3D55F" w14:textId="77777777" w:rsidR="00CB5EFD" w:rsidRPr="00A71D81" w:rsidRDefault="00CB5EFD" w:rsidP="00383BC3">
      <w:pPr>
        <w:ind w:left="-66"/>
        <w:jc w:val="center"/>
        <w:rPr>
          <w:rFonts w:ascii="GHEA Grapalat" w:hAnsi="GHEA Grapalat" w:cs="Sylfaen"/>
          <w:b/>
          <w:lang w:val="hy-AM"/>
        </w:rPr>
      </w:pPr>
    </w:p>
    <w:p w14:paraId="30DD8B22" w14:textId="77777777" w:rsidR="00CB5EFD" w:rsidRPr="00A71D81" w:rsidRDefault="00CB5EFD" w:rsidP="00383BC3">
      <w:pPr>
        <w:ind w:left="-66"/>
        <w:jc w:val="cente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32D69A56" w14:textId="33A082E8" w:rsidR="005626C6" w:rsidRPr="00A71D81" w:rsidRDefault="005626C6" w:rsidP="005626C6">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18786E">
        <w:rPr>
          <w:rFonts w:ascii="GHEA Grapalat" w:hAnsi="GHEA Grapalat"/>
          <w:b/>
          <w:szCs w:val="24"/>
          <w:lang w:val="hy-AM"/>
        </w:rPr>
        <w:t>ՍԲԱ-ԳՀԱՊՁԲ-23/01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6DEB977A" w14:textId="77777777" w:rsidR="005626C6" w:rsidRPr="00A71D81" w:rsidRDefault="005626C6" w:rsidP="005626C6">
      <w:pPr>
        <w:pStyle w:val="31"/>
        <w:spacing w:line="240" w:lineRule="auto"/>
        <w:jc w:val="right"/>
        <w:rPr>
          <w:rFonts w:ascii="GHEA Grapalat" w:hAnsi="GHEA Grapalat" w:cs="Arial"/>
          <w:b/>
          <w:lang w:val="es-ES"/>
        </w:rPr>
      </w:pPr>
      <w:r w:rsidRPr="005626C6">
        <w:rPr>
          <w:rFonts w:ascii="GHEA Grapalat" w:hAnsi="GHEA Grapalat" w:cs="Sylfaen"/>
          <w:b/>
          <w:lang w:val="hy-AM"/>
        </w:rPr>
        <w:t>Գնանշման</w:t>
      </w:r>
      <w:r w:rsidRPr="005626C6">
        <w:rPr>
          <w:rFonts w:ascii="GHEA Grapalat" w:hAnsi="GHEA Grapalat" w:cs="Sylfaen"/>
          <w:b/>
          <w:lang w:val="es-ES"/>
        </w:rPr>
        <w:t xml:space="preserve"> </w:t>
      </w:r>
      <w:r w:rsidRPr="005626C6">
        <w:rPr>
          <w:rFonts w:ascii="GHEA Grapalat" w:hAnsi="GHEA Grapalat" w:cs="Sylfaen"/>
          <w:b/>
          <w:lang w:val="hy-AM"/>
        </w:rPr>
        <w:t>հարցման</w:t>
      </w:r>
      <w:r w:rsidRPr="005626C6">
        <w:rPr>
          <w:rFonts w:ascii="GHEA Grapalat" w:hAnsi="GHEA Grapalat" w:cs="Sylfaen"/>
          <w:b/>
          <w:lang w:val="es-ES"/>
        </w:rPr>
        <w:t xml:space="preserve"> </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0AA8AA0" w14:textId="77777777" w:rsidR="00071D1C" w:rsidRPr="005626C6" w:rsidRDefault="00071D1C" w:rsidP="00EF3662">
      <w:pPr>
        <w:jc w:val="right"/>
        <w:rPr>
          <w:rFonts w:ascii="GHEA Grapalat" w:hAnsi="GHEA Grapalat"/>
          <w:i/>
          <w:sz w:val="20"/>
          <w:lang w:val="es-ES"/>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af6"/>
          <w:rFonts w:ascii="GHEA Grapalat" w:hAnsi="GHEA Grapalat" w:cs="Sylfaen"/>
          <w:color w:val="FFFFFF"/>
          <w:sz w:val="20"/>
          <w:lang w:val="hy-AM"/>
        </w:rPr>
        <w:footnoteReference w:id="7"/>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8"/>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9"/>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 xml:space="preserve">ը գրավոր տեղեկացնում է Գնորդին՝ տրամադրելով գործակալության պայմանագրի պատճենը և դրա կողմ </w:t>
      </w:r>
      <w:r w:rsidRPr="00A71D81">
        <w:rPr>
          <w:rFonts w:ascii="GHEA Grapalat" w:hAnsi="GHEA Grapalat"/>
          <w:sz w:val="20"/>
          <w:lang w:val="pt-BR"/>
        </w:rPr>
        <w:lastRenderedPageBreak/>
        <w:t>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1"/>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2"/>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6"/>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6E8BAAA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w:t>
      </w:r>
      <w:r w:rsidRPr="00A71D81">
        <w:rPr>
          <w:rFonts w:ascii="GHEA Grapalat" w:hAnsi="GHEA Grapalat"/>
          <w:sz w:val="20"/>
          <w:szCs w:val="20"/>
          <w:lang w:val="hy-AM" w:eastAsia="ru-RU"/>
        </w:rPr>
        <w:lastRenderedPageBreak/>
        <w:t xml:space="preserve">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af6"/>
          <w:rFonts w:ascii="GHEA Grapalat" w:hAnsi="GHEA Grapalat"/>
          <w:color w:val="FFFFFF"/>
          <w:sz w:val="20"/>
          <w:szCs w:val="20"/>
          <w:lang w:val="hy-AM" w:eastAsia="ru-RU"/>
        </w:rPr>
        <w:footnoteReference w:id="13"/>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42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275"/>
        <w:gridCol w:w="2835"/>
        <w:gridCol w:w="851"/>
        <w:gridCol w:w="2410"/>
        <w:gridCol w:w="1025"/>
        <w:gridCol w:w="882"/>
        <w:gridCol w:w="1069"/>
        <w:gridCol w:w="8"/>
        <w:gridCol w:w="1073"/>
        <w:gridCol w:w="916"/>
        <w:gridCol w:w="1131"/>
        <w:gridCol w:w="1229"/>
      </w:tblGrid>
      <w:tr w:rsidR="00071D1C" w:rsidRPr="00A71D81" w14:paraId="3342AEC9" w14:textId="77777777" w:rsidTr="00C518C1">
        <w:tc>
          <w:tcPr>
            <w:tcW w:w="15427" w:type="dxa"/>
            <w:gridSpan w:val="13"/>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D737AC">
        <w:trPr>
          <w:trHeight w:val="219"/>
        </w:trPr>
        <w:tc>
          <w:tcPr>
            <w:tcW w:w="723" w:type="dxa"/>
            <w:vMerge w:val="restart"/>
            <w:vAlign w:val="center"/>
          </w:tcPr>
          <w:p w14:paraId="203827D1" w14:textId="77777777" w:rsidR="00071D1C" w:rsidRPr="00C518C1" w:rsidRDefault="00071D1C" w:rsidP="00EF3662">
            <w:pPr>
              <w:jc w:val="center"/>
              <w:rPr>
                <w:rFonts w:ascii="GHEA Grapalat" w:hAnsi="GHEA Grapalat"/>
                <w:sz w:val="14"/>
              </w:rPr>
            </w:pPr>
            <w:r w:rsidRPr="00C518C1">
              <w:rPr>
                <w:rFonts w:ascii="GHEA Grapalat" w:hAnsi="GHEA Grapalat"/>
                <w:sz w:val="14"/>
              </w:rPr>
              <w:t>հրավերով նախատեսված չափաբաժնի համարը</w:t>
            </w:r>
          </w:p>
        </w:tc>
        <w:tc>
          <w:tcPr>
            <w:tcW w:w="1275" w:type="dxa"/>
            <w:vMerge w:val="restart"/>
            <w:vAlign w:val="center"/>
          </w:tcPr>
          <w:p w14:paraId="255C4BC1" w14:textId="77777777" w:rsidR="00071D1C" w:rsidRPr="00C518C1" w:rsidRDefault="00071D1C" w:rsidP="00EF3662">
            <w:pPr>
              <w:jc w:val="center"/>
              <w:rPr>
                <w:rFonts w:ascii="GHEA Grapalat" w:hAnsi="GHEA Grapalat"/>
                <w:sz w:val="14"/>
              </w:rPr>
            </w:pPr>
            <w:r w:rsidRPr="00C518C1">
              <w:rPr>
                <w:rFonts w:ascii="GHEA Grapalat" w:hAnsi="GHEA Grapalat"/>
                <w:sz w:val="14"/>
              </w:rPr>
              <w:t>գնումների պլանով նախատեսված միջանցիկ ծածկագիրը` ըստ ԳՄԱ դասակարգման (CPV)</w:t>
            </w:r>
          </w:p>
        </w:tc>
        <w:tc>
          <w:tcPr>
            <w:tcW w:w="2835" w:type="dxa"/>
            <w:vMerge w:val="restart"/>
            <w:vAlign w:val="center"/>
          </w:tcPr>
          <w:p w14:paraId="60D2E1E2" w14:textId="77777777" w:rsidR="00071D1C" w:rsidRPr="00C518C1" w:rsidRDefault="00071D1C" w:rsidP="00EF3662">
            <w:pPr>
              <w:jc w:val="center"/>
              <w:rPr>
                <w:rFonts w:ascii="GHEA Grapalat" w:hAnsi="GHEA Grapalat"/>
                <w:sz w:val="14"/>
              </w:rPr>
            </w:pPr>
            <w:r w:rsidRPr="00C518C1">
              <w:rPr>
                <w:rFonts w:ascii="GHEA Grapalat" w:hAnsi="GHEA Grapalat"/>
                <w:sz w:val="14"/>
              </w:rPr>
              <w:t xml:space="preserve">անվանումը </w:t>
            </w:r>
          </w:p>
        </w:tc>
        <w:tc>
          <w:tcPr>
            <w:tcW w:w="851" w:type="dxa"/>
            <w:vMerge w:val="restart"/>
            <w:vAlign w:val="center"/>
          </w:tcPr>
          <w:p w14:paraId="153092D7" w14:textId="020E5843" w:rsidR="00071D1C" w:rsidRPr="00C518C1" w:rsidRDefault="000F6E48" w:rsidP="009F06BA">
            <w:pPr>
              <w:jc w:val="center"/>
              <w:rPr>
                <w:rFonts w:ascii="GHEA Grapalat" w:hAnsi="GHEA Grapalat"/>
                <w:sz w:val="14"/>
              </w:rPr>
            </w:pPr>
            <w:r w:rsidRPr="00C518C1">
              <w:rPr>
                <w:rFonts w:ascii="GHEA Grapalat" w:hAnsi="GHEA Grapalat"/>
                <w:sz w:val="14"/>
              </w:rPr>
              <w:t xml:space="preserve">ապրանքային նշանը, </w:t>
            </w:r>
            <w:r w:rsidR="001A5E16" w:rsidRPr="00C518C1">
              <w:rPr>
                <w:rFonts w:ascii="GHEA Grapalat" w:hAnsi="GHEA Grapalat"/>
                <w:sz w:val="14"/>
                <w:lang w:val="hy-AM"/>
              </w:rPr>
              <w:t>ֆիրմային անվանումը, մոդելը</w:t>
            </w:r>
            <w:r w:rsidRPr="00C518C1">
              <w:rPr>
                <w:rFonts w:ascii="GHEA Grapalat" w:hAnsi="GHEA Grapalat"/>
                <w:sz w:val="14"/>
              </w:rPr>
              <w:t xml:space="preserve"> և </w:t>
            </w:r>
            <w:r w:rsidR="009F06BA" w:rsidRPr="00C518C1">
              <w:rPr>
                <w:rFonts w:ascii="GHEA Grapalat" w:hAnsi="GHEA Grapalat"/>
                <w:sz w:val="14"/>
              </w:rPr>
              <w:t>ա</w:t>
            </w:r>
            <w:r w:rsidR="00071D1C" w:rsidRPr="00C518C1">
              <w:rPr>
                <w:rFonts w:ascii="GHEA Grapalat" w:hAnsi="GHEA Grapalat"/>
                <w:sz w:val="14"/>
              </w:rPr>
              <w:t>րտադրող</w:t>
            </w:r>
            <w:r w:rsidR="009F06BA" w:rsidRPr="00C518C1">
              <w:rPr>
                <w:rFonts w:ascii="GHEA Grapalat" w:hAnsi="GHEA Grapalat"/>
                <w:sz w:val="14"/>
              </w:rPr>
              <w:t>ի անվանում</w:t>
            </w:r>
            <w:r w:rsidR="00071D1C" w:rsidRPr="00C518C1">
              <w:rPr>
                <w:rFonts w:ascii="GHEA Grapalat" w:hAnsi="GHEA Grapalat"/>
                <w:sz w:val="14"/>
              </w:rPr>
              <w:t xml:space="preserve">ը </w:t>
            </w:r>
            <w:r w:rsidR="00F954E8" w:rsidRPr="00C518C1">
              <w:rPr>
                <w:rFonts w:ascii="GHEA Grapalat" w:hAnsi="GHEA Grapalat"/>
                <w:sz w:val="14"/>
              </w:rPr>
              <w:t>**</w:t>
            </w:r>
          </w:p>
        </w:tc>
        <w:tc>
          <w:tcPr>
            <w:tcW w:w="2410" w:type="dxa"/>
            <w:vMerge w:val="restart"/>
            <w:vAlign w:val="center"/>
          </w:tcPr>
          <w:p w14:paraId="037DFFA0" w14:textId="77777777" w:rsidR="00071D1C" w:rsidRPr="00C518C1" w:rsidRDefault="00071D1C" w:rsidP="00EF3662">
            <w:pPr>
              <w:jc w:val="center"/>
              <w:rPr>
                <w:rFonts w:ascii="GHEA Grapalat" w:hAnsi="GHEA Grapalat"/>
                <w:sz w:val="14"/>
              </w:rPr>
            </w:pPr>
            <w:r w:rsidRPr="00C518C1">
              <w:rPr>
                <w:rFonts w:ascii="GHEA Grapalat" w:hAnsi="GHEA Grapalat"/>
                <w:sz w:val="14"/>
              </w:rPr>
              <w:t>տեխնիկական բնութագիրը</w:t>
            </w:r>
          </w:p>
        </w:tc>
        <w:tc>
          <w:tcPr>
            <w:tcW w:w="1025" w:type="dxa"/>
            <w:vMerge w:val="restart"/>
            <w:vAlign w:val="center"/>
          </w:tcPr>
          <w:p w14:paraId="13C45579" w14:textId="77777777" w:rsidR="00071D1C" w:rsidRPr="00C518C1" w:rsidRDefault="00071D1C" w:rsidP="00EF3662">
            <w:pPr>
              <w:jc w:val="center"/>
              <w:rPr>
                <w:rFonts w:ascii="GHEA Grapalat" w:hAnsi="GHEA Grapalat"/>
                <w:sz w:val="14"/>
              </w:rPr>
            </w:pPr>
            <w:r w:rsidRPr="00C518C1">
              <w:rPr>
                <w:rFonts w:ascii="GHEA Grapalat" w:hAnsi="GHEA Grapalat"/>
                <w:sz w:val="14"/>
              </w:rPr>
              <w:t>չափման միավորը</w:t>
            </w:r>
          </w:p>
        </w:tc>
        <w:tc>
          <w:tcPr>
            <w:tcW w:w="882" w:type="dxa"/>
            <w:vMerge w:val="restart"/>
            <w:vAlign w:val="center"/>
          </w:tcPr>
          <w:p w14:paraId="6E0FCD35" w14:textId="77777777" w:rsidR="00071D1C" w:rsidRPr="00C518C1" w:rsidRDefault="00071D1C" w:rsidP="00EF3662">
            <w:pPr>
              <w:jc w:val="center"/>
              <w:rPr>
                <w:rFonts w:ascii="GHEA Grapalat" w:hAnsi="GHEA Grapalat"/>
                <w:sz w:val="14"/>
              </w:rPr>
            </w:pPr>
            <w:r w:rsidRPr="00C518C1">
              <w:rPr>
                <w:rFonts w:ascii="GHEA Grapalat" w:hAnsi="GHEA Grapalat"/>
                <w:sz w:val="14"/>
              </w:rPr>
              <w:t>միավոր գինը/ՀՀ դրամ</w:t>
            </w:r>
          </w:p>
        </w:tc>
        <w:tc>
          <w:tcPr>
            <w:tcW w:w="1077" w:type="dxa"/>
            <w:gridSpan w:val="2"/>
            <w:vMerge w:val="restart"/>
            <w:vAlign w:val="center"/>
          </w:tcPr>
          <w:p w14:paraId="6F406AAE" w14:textId="77777777" w:rsidR="00071D1C" w:rsidRPr="00C518C1" w:rsidRDefault="00071D1C" w:rsidP="00EF3662">
            <w:pPr>
              <w:jc w:val="center"/>
              <w:rPr>
                <w:rFonts w:ascii="GHEA Grapalat" w:hAnsi="GHEA Grapalat"/>
                <w:sz w:val="14"/>
              </w:rPr>
            </w:pPr>
            <w:r w:rsidRPr="00C518C1">
              <w:rPr>
                <w:rFonts w:ascii="GHEA Grapalat" w:hAnsi="GHEA Grapalat"/>
                <w:sz w:val="14"/>
              </w:rPr>
              <w:t>ընդհանուր գինը/ՀՀ դրամ</w:t>
            </w:r>
          </w:p>
        </w:tc>
        <w:tc>
          <w:tcPr>
            <w:tcW w:w="1073" w:type="dxa"/>
            <w:vMerge w:val="restart"/>
            <w:vAlign w:val="center"/>
          </w:tcPr>
          <w:p w14:paraId="15497BF1" w14:textId="77777777" w:rsidR="00071D1C" w:rsidRPr="00C518C1" w:rsidRDefault="00071D1C" w:rsidP="00EF3662">
            <w:pPr>
              <w:jc w:val="center"/>
              <w:rPr>
                <w:rFonts w:ascii="GHEA Grapalat" w:hAnsi="GHEA Grapalat"/>
                <w:sz w:val="14"/>
              </w:rPr>
            </w:pPr>
            <w:r w:rsidRPr="00C518C1">
              <w:rPr>
                <w:rFonts w:ascii="GHEA Grapalat" w:hAnsi="GHEA Grapalat"/>
                <w:sz w:val="14"/>
              </w:rPr>
              <w:t>ընդհանուր քանակը</w:t>
            </w:r>
          </w:p>
        </w:tc>
        <w:tc>
          <w:tcPr>
            <w:tcW w:w="3276" w:type="dxa"/>
            <w:gridSpan w:val="3"/>
            <w:vAlign w:val="center"/>
          </w:tcPr>
          <w:p w14:paraId="3F24813A" w14:textId="77777777" w:rsidR="00071D1C" w:rsidRPr="00C518C1" w:rsidRDefault="00071D1C" w:rsidP="00EF3662">
            <w:pPr>
              <w:jc w:val="center"/>
              <w:rPr>
                <w:rFonts w:ascii="GHEA Grapalat" w:hAnsi="GHEA Grapalat"/>
                <w:sz w:val="14"/>
              </w:rPr>
            </w:pPr>
            <w:r w:rsidRPr="00C518C1">
              <w:rPr>
                <w:rFonts w:ascii="GHEA Grapalat" w:hAnsi="GHEA Grapalat"/>
                <w:sz w:val="14"/>
              </w:rPr>
              <w:t>մատակարարման</w:t>
            </w:r>
          </w:p>
        </w:tc>
      </w:tr>
      <w:tr w:rsidR="000F6E48" w:rsidRPr="00A71D81" w14:paraId="199E1A9C" w14:textId="77777777" w:rsidTr="00D737AC">
        <w:trPr>
          <w:trHeight w:val="445"/>
        </w:trPr>
        <w:tc>
          <w:tcPr>
            <w:tcW w:w="723" w:type="dxa"/>
            <w:vMerge/>
            <w:vAlign w:val="center"/>
          </w:tcPr>
          <w:p w14:paraId="68A1DB9E" w14:textId="77777777" w:rsidR="00071D1C" w:rsidRPr="00C518C1" w:rsidRDefault="00071D1C" w:rsidP="00EF3662">
            <w:pPr>
              <w:jc w:val="center"/>
              <w:rPr>
                <w:rFonts w:ascii="GHEA Grapalat" w:hAnsi="GHEA Grapalat"/>
                <w:sz w:val="14"/>
              </w:rPr>
            </w:pPr>
          </w:p>
        </w:tc>
        <w:tc>
          <w:tcPr>
            <w:tcW w:w="1275" w:type="dxa"/>
            <w:vMerge/>
            <w:vAlign w:val="center"/>
          </w:tcPr>
          <w:p w14:paraId="2473370F" w14:textId="77777777" w:rsidR="00071D1C" w:rsidRPr="00C518C1" w:rsidRDefault="00071D1C" w:rsidP="00EF3662">
            <w:pPr>
              <w:jc w:val="center"/>
              <w:rPr>
                <w:rFonts w:ascii="GHEA Grapalat" w:hAnsi="GHEA Grapalat"/>
                <w:sz w:val="14"/>
              </w:rPr>
            </w:pPr>
          </w:p>
        </w:tc>
        <w:tc>
          <w:tcPr>
            <w:tcW w:w="2835" w:type="dxa"/>
            <w:vMerge/>
            <w:vAlign w:val="center"/>
          </w:tcPr>
          <w:p w14:paraId="7313FB2F" w14:textId="77777777" w:rsidR="00071D1C" w:rsidRPr="00C518C1" w:rsidRDefault="00071D1C" w:rsidP="00EF3662">
            <w:pPr>
              <w:jc w:val="center"/>
              <w:rPr>
                <w:rFonts w:ascii="GHEA Grapalat" w:hAnsi="GHEA Grapalat"/>
                <w:sz w:val="14"/>
              </w:rPr>
            </w:pPr>
          </w:p>
        </w:tc>
        <w:tc>
          <w:tcPr>
            <w:tcW w:w="851" w:type="dxa"/>
            <w:vMerge/>
            <w:vAlign w:val="center"/>
          </w:tcPr>
          <w:p w14:paraId="609837E1" w14:textId="77777777" w:rsidR="00071D1C" w:rsidRPr="00C518C1" w:rsidRDefault="00071D1C" w:rsidP="00EF3662">
            <w:pPr>
              <w:jc w:val="center"/>
              <w:rPr>
                <w:rFonts w:ascii="GHEA Grapalat" w:hAnsi="GHEA Grapalat"/>
                <w:sz w:val="14"/>
              </w:rPr>
            </w:pPr>
          </w:p>
        </w:tc>
        <w:tc>
          <w:tcPr>
            <w:tcW w:w="2410" w:type="dxa"/>
            <w:vMerge/>
            <w:vAlign w:val="center"/>
          </w:tcPr>
          <w:p w14:paraId="4AA48BAE" w14:textId="77777777" w:rsidR="00071D1C" w:rsidRPr="00C518C1" w:rsidRDefault="00071D1C" w:rsidP="00EF3662">
            <w:pPr>
              <w:jc w:val="center"/>
              <w:rPr>
                <w:rFonts w:ascii="GHEA Grapalat" w:hAnsi="GHEA Grapalat"/>
                <w:sz w:val="14"/>
              </w:rPr>
            </w:pPr>
          </w:p>
        </w:tc>
        <w:tc>
          <w:tcPr>
            <w:tcW w:w="1025" w:type="dxa"/>
            <w:vMerge/>
            <w:vAlign w:val="center"/>
          </w:tcPr>
          <w:p w14:paraId="258F5CFE" w14:textId="77777777" w:rsidR="00071D1C" w:rsidRPr="00C518C1" w:rsidRDefault="00071D1C" w:rsidP="00EF3662">
            <w:pPr>
              <w:jc w:val="center"/>
              <w:rPr>
                <w:rFonts w:ascii="GHEA Grapalat" w:hAnsi="GHEA Grapalat"/>
                <w:sz w:val="14"/>
              </w:rPr>
            </w:pPr>
          </w:p>
        </w:tc>
        <w:tc>
          <w:tcPr>
            <w:tcW w:w="882" w:type="dxa"/>
            <w:vMerge/>
            <w:vAlign w:val="center"/>
          </w:tcPr>
          <w:p w14:paraId="07EF3A65" w14:textId="77777777" w:rsidR="00071D1C" w:rsidRPr="00C518C1" w:rsidRDefault="00071D1C" w:rsidP="00EF3662">
            <w:pPr>
              <w:jc w:val="center"/>
              <w:rPr>
                <w:rFonts w:ascii="GHEA Grapalat" w:hAnsi="GHEA Grapalat"/>
                <w:sz w:val="14"/>
              </w:rPr>
            </w:pPr>
          </w:p>
        </w:tc>
        <w:tc>
          <w:tcPr>
            <w:tcW w:w="1077" w:type="dxa"/>
            <w:gridSpan w:val="2"/>
            <w:vMerge/>
            <w:vAlign w:val="center"/>
          </w:tcPr>
          <w:p w14:paraId="7F9FD80E" w14:textId="77777777" w:rsidR="00071D1C" w:rsidRPr="00C518C1" w:rsidRDefault="00071D1C" w:rsidP="00EF3662">
            <w:pPr>
              <w:jc w:val="center"/>
              <w:rPr>
                <w:rFonts w:ascii="GHEA Grapalat" w:hAnsi="GHEA Grapalat"/>
                <w:sz w:val="14"/>
              </w:rPr>
            </w:pPr>
          </w:p>
        </w:tc>
        <w:tc>
          <w:tcPr>
            <w:tcW w:w="1073" w:type="dxa"/>
            <w:vMerge/>
            <w:vAlign w:val="center"/>
          </w:tcPr>
          <w:p w14:paraId="32308719" w14:textId="77777777" w:rsidR="00071D1C" w:rsidRPr="00C518C1" w:rsidRDefault="00071D1C" w:rsidP="00EF3662">
            <w:pPr>
              <w:jc w:val="center"/>
              <w:rPr>
                <w:rFonts w:ascii="GHEA Grapalat" w:hAnsi="GHEA Grapalat"/>
                <w:sz w:val="14"/>
              </w:rPr>
            </w:pPr>
          </w:p>
        </w:tc>
        <w:tc>
          <w:tcPr>
            <w:tcW w:w="916" w:type="dxa"/>
            <w:vAlign w:val="center"/>
          </w:tcPr>
          <w:p w14:paraId="0ABBA739" w14:textId="77777777" w:rsidR="00071D1C" w:rsidRPr="00C518C1" w:rsidRDefault="00071D1C" w:rsidP="00EF3662">
            <w:pPr>
              <w:jc w:val="center"/>
              <w:rPr>
                <w:rFonts w:ascii="GHEA Grapalat" w:hAnsi="GHEA Grapalat"/>
                <w:sz w:val="14"/>
              </w:rPr>
            </w:pPr>
            <w:r w:rsidRPr="00C518C1">
              <w:rPr>
                <w:rFonts w:ascii="GHEA Grapalat" w:hAnsi="GHEA Grapalat"/>
                <w:sz w:val="14"/>
              </w:rPr>
              <w:t>հասցեն</w:t>
            </w:r>
          </w:p>
        </w:tc>
        <w:tc>
          <w:tcPr>
            <w:tcW w:w="1131" w:type="dxa"/>
            <w:vAlign w:val="center"/>
          </w:tcPr>
          <w:p w14:paraId="5C0AE0B7" w14:textId="77777777" w:rsidR="00071D1C" w:rsidRPr="00C518C1" w:rsidRDefault="00071D1C" w:rsidP="00EF3662">
            <w:pPr>
              <w:jc w:val="center"/>
              <w:rPr>
                <w:rFonts w:ascii="GHEA Grapalat" w:hAnsi="GHEA Grapalat"/>
                <w:sz w:val="14"/>
              </w:rPr>
            </w:pPr>
            <w:r w:rsidRPr="00C518C1">
              <w:rPr>
                <w:rFonts w:ascii="GHEA Grapalat" w:hAnsi="GHEA Grapalat"/>
                <w:sz w:val="14"/>
              </w:rPr>
              <w:t>ենթակա քանակը</w:t>
            </w:r>
          </w:p>
        </w:tc>
        <w:tc>
          <w:tcPr>
            <w:tcW w:w="1229" w:type="dxa"/>
            <w:vAlign w:val="center"/>
          </w:tcPr>
          <w:p w14:paraId="285BB05D" w14:textId="77777777" w:rsidR="00071D1C" w:rsidRPr="00C518C1" w:rsidRDefault="00700C81" w:rsidP="00EF3662">
            <w:pPr>
              <w:jc w:val="center"/>
              <w:rPr>
                <w:rFonts w:ascii="GHEA Grapalat" w:hAnsi="GHEA Grapalat"/>
                <w:sz w:val="14"/>
              </w:rPr>
            </w:pPr>
            <w:r w:rsidRPr="00C518C1">
              <w:rPr>
                <w:rFonts w:ascii="GHEA Grapalat" w:hAnsi="GHEA Grapalat"/>
                <w:sz w:val="14"/>
              </w:rPr>
              <w:t>Ժ</w:t>
            </w:r>
            <w:r w:rsidR="00071D1C" w:rsidRPr="00C518C1">
              <w:rPr>
                <w:rFonts w:ascii="GHEA Grapalat" w:hAnsi="GHEA Grapalat"/>
                <w:sz w:val="14"/>
              </w:rPr>
              <w:t>ամկետը</w:t>
            </w:r>
            <w:r w:rsidRPr="00C518C1">
              <w:rPr>
                <w:rFonts w:ascii="GHEA Grapalat" w:hAnsi="GHEA Grapalat"/>
                <w:sz w:val="14"/>
              </w:rPr>
              <w:t>**</w:t>
            </w:r>
            <w:r w:rsidR="009F06BA" w:rsidRPr="00C518C1">
              <w:rPr>
                <w:rFonts w:ascii="GHEA Grapalat" w:hAnsi="GHEA Grapalat"/>
                <w:sz w:val="14"/>
              </w:rPr>
              <w:t>*</w:t>
            </w:r>
          </w:p>
          <w:p w14:paraId="60899821" w14:textId="77777777" w:rsidR="00700C81" w:rsidRPr="00C518C1" w:rsidRDefault="00700C81" w:rsidP="00EF3662">
            <w:pPr>
              <w:jc w:val="center"/>
              <w:rPr>
                <w:rFonts w:ascii="GHEA Grapalat" w:hAnsi="GHEA Grapalat"/>
                <w:sz w:val="14"/>
              </w:rPr>
            </w:pPr>
          </w:p>
        </w:tc>
      </w:tr>
      <w:tr w:rsidR="00501129" w:rsidRPr="00A71D81" w14:paraId="2E64C25F" w14:textId="77777777" w:rsidTr="00501129">
        <w:trPr>
          <w:trHeight w:val="246"/>
        </w:trPr>
        <w:tc>
          <w:tcPr>
            <w:tcW w:w="723" w:type="dxa"/>
            <w:vAlign w:val="center"/>
          </w:tcPr>
          <w:p w14:paraId="616F865F" w14:textId="0DE8E46D"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w:t>
            </w:r>
          </w:p>
        </w:tc>
        <w:tc>
          <w:tcPr>
            <w:tcW w:w="1275" w:type="dxa"/>
            <w:vAlign w:val="center"/>
          </w:tcPr>
          <w:p w14:paraId="0E82D118" w14:textId="57961306"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33631310</w:t>
            </w:r>
          </w:p>
        </w:tc>
        <w:tc>
          <w:tcPr>
            <w:tcW w:w="2835" w:type="dxa"/>
            <w:vAlign w:val="center"/>
          </w:tcPr>
          <w:p w14:paraId="4B9C2C62" w14:textId="7601EC6B" w:rsidR="00501129" w:rsidRPr="005A0193" w:rsidRDefault="00501129" w:rsidP="00501129">
            <w:pPr>
              <w:jc w:val="center"/>
              <w:rPr>
                <w:rFonts w:ascii="GHEA Grapalat" w:hAnsi="GHEA Grapalat"/>
                <w:i/>
                <w:sz w:val="18"/>
              </w:rPr>
            </w:pPr>
            <w:r>
              <w:rPr>
                <w:rFonts w:ascii="GHEA Grapalat" w:hAnsi="GHEA Grapalat"/>
                <w:color w:val="000000"/>
                <w:sz w:val="16"/>
                <w:szCs w:val="16"/>
              </w:rPr>
              <w:t>Դիկլոֆենակ դոնդող 1</w:t>
            </w:r>
            <w:r>
              <w:rPr>
                <w:rFonts w:ascii="GHEA Grapalat" w:hAnsi="GHEA Grapalat"/>
                <w:color w:val="000000"/>
                <w:sz w:val="16"/>
                <w:szCs w:val="16"/>
                <w:lang w:val="ru-RU"/>
              </w:rPr>
              <w:t>%</w:t>
            </w:r>
          </w:p>
        </w:tc>
        <w:tc>
          <w:tcPr>
            <w:tcW w:w="851" w:type="dxa"/>
          </w:tcPr>
          <w:p w14:paraId="415F7AF3" w14:textId="77777777" w:rsidR="00501129" w:rsidRPr="00A71D81" w:rsidRDefault="00501129" w:rsidP="00501129">
            <w:pPr>
              <w:jc w:val="center"/>
              <w:rPr>
                <w:rFonts w:ascii="GHEA Grapalat" w:hAnsi="GHEA Grapalat"/>
                <w:sz w:val="20"/>
              </w:rPr>
            </w:pPr>
          </w:p>
        </w:tc>
        <w:tc>
          <w:tcPr>
            <w:tcW w:w="2410" w:type="dxa"/>
            <w:vAlign w:val="center"/>
          </w:tcPr>
          <w:p w14:paraId="06FCA3D5" w14:textId="48751AEA" w:rsidR="00501129" w:rsidRPr="00FC5DF0" w:rsidRDefault="00501129" w:rsidP="00501129">
            <w:pPr>
              <w:jc w:val="center"/>
              <w:rPr>
                <w:rFonts w:ascii="GHEA Grapalat" w:hAnsi="GHEA Grapalat"/>
                <w:i/>
                <w:sz w:val="14"/>
              </w:rPr>
            </w:pPr>
            <w:r>
              <w:rPr>
                <w:rFonts w:ascii="GHEA Grapalat" w:hAnsi="GHEA Grapalat"/>
                <w:color w:val="000000"/>
                <w:sz w:val="16"/>
                <w:szCs w:val="16"/>
              </w:rPr>
              <w:t>Դիկլոֆենակ դոնդող 1</w:t>
            </w:r>
            <w:r>
              <w:rPr>
                <w:rFonts w:ascii="GHEA Grapalat" w:hAnsi="GHEA Grapalat"/>
                <w:color w:val="000000"/>
                <w:sz w:val="16"/>
                <w:szCs w:val="16"/>
                <w:lang w:val="ru-RU"/>
              </w:rPr>
              <w:t>%</w:t>
            </w:r>
          </w:p>
        </w:tc>
        <w:tc>
          <w:tcPr>
            <w:tcW w:w="1025" w:type="dxa"/>
            <w:vAlign w:val="center"/>
          </w:tcPr>
          <w:p w14:paraId="2525D6E8" w14:textId="55688477"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37B2426C" w14:textId="748E2A26" w:rsidR="00501129" w:rsidRPr="00764DFF" w:rsidRDefault="00501129" w:rsidP="00501129">
            <w:pPr>
              <w:jc w:val="center"/>
              <w:rPr>
                <w:rFonts w:ascii="GHEA Grapalat" w:hAnsi="GHEA Grapalat"/>
                <w:i/>
                <w:sz w:val="20"/>
              </w:rPr>
            </w:pPr>
          </w:p>
        </w:tc>
        <w:tc>
          <w:tcPr>
            <w:tcW w:w="1077" w:type="dxa"/>
            <w:gridSpan w:val="2"/>
          </w:tcPr>
          <w:p w14:paraId="4CAAEF4B" w14:textId="77777777" w:rsidR="00501129" w:rsidRPr="00A71D81" w:rsidRDefault="00501129" w:rsidP="00501129">
            <w:pPr>
              <w:jc w:val="center"/>
              <w:rPr>
                <w:rFonts w:ascii="GHEA Grapalat" w:hAnsi="GHEA Grapalat"/>
                <w:sz w:val="20"/>
              </w:rPr>
            </w:pPr>
          </w:p>
        </w:tc>
        <w:tc>
          <w:tcPr>
            <w:tcW w:w="1073" w:type="dxa"/>
            <w:vAlign w:val="center"/>
          </w:tcPr>
          <w:p w14:paraId="54AAE3B7" w14:textId="67C2A129" w:rsidR="00501129" w:rsidRPr="00B54C24" w:rsidRDefault="00501129" w:rsidP="00501129">
            <w:pPr>
              <w:jc w:val="center"/>
              <w:rPr>
                <w:rFonts w:ascii="GHEA Grapalat" w:hAnsi="GHEA Grapalat"/>
                <w:sz w:val="12"/>
              </w:rPr>
            </w:pPr>
            <w:r>
              <w:rPr>
                <w:rFonts w:ascii="GHEA Grapalat" w:hAnsi="GHEA Grapalat"/>
                <w:color w:val="000000"/>
                <w:sz w:val="16"/>
                <w:szCs w:val="16"/>
              </w:rPr>
              <w:t>3</w:t>
            </w:r>
          </w:p>
        </w:tc>
        <w:tc>
          <w:tcPr>
            <w:tcW w:w="916" w:type="dxa"/>
          </w:tcPr>
          <w:p w14:paraId="3AEECAA8" w14:textId="3BD5F78C"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75E16D70" w14:textId="5104FA17" w:rsidR="00501129" w:rsidRPr="00B54C24" w:rsidRDefault="00501129" w:rsidP="00501129">
            <w:pPr>
              <w:jc w:val="center"/>
              <w:rPr>
                <w:rFonts w:ascii="GHEA Grapalat" w:hAnsi="GHEA Grapalat"/>
                <w:sz w:val="12"/>
              </w:rPr>
            </w:pPr>
            <w:r>
              <w:rPr>
                <w:rFonts w:ascii="GHEA Grapalat" w:hAnsi="GHEA Grapalat"/>
                <w:color w:val="000000"/>
                <w:sz w:val="16"/>
                <w:szCs w:val="16"/>
              </w:rPr>
              <w:t>3</w:t>
            </w:r>
          </w:p>
        </w:tc>
        <w:tc>
          <w:tcPr>
            <w:tcW w:w="1229" w:type="dxa"/>
          </w:tcPr>
          <w:p w14:paraId="64305CCB" w14:textId="584CE015" w:rsidR="00501129" w:rsidRPr="00B54C24" w:rsidRDefault="00501129" w:rsidP="00501129">
            <w:pPr>
              <w:jc w:val="center"/>
              <w:rPr>
                <w:rFonts w:ascii="GHEA Grapalat" w:hAnsi="GHEA Grapalat"/>
                <w:sz w:val="12"/>
              </w:rPr>
            </w:pPr>
            <w:r w:rsidRPr="00B54C24">
              <w:rPr>
                <w:rFonts w:ascii="Sylfaen" w:hAnsi="Sylfaen" w:cs="Sylfaen"/>
                <w:i/>
                <w:sz w:val="12"/>
                <w:szCs w:val="22"/>
                <w:lang w:val="ru-RU" w:eastAsia="ru-RU"/>
              </w:rPr>
              <w:t>Մինչև 25.12.202</w:t>
            </w:r>
            <w:r>
              <w:rPr>
                <w:rFonts w:ascii="Sylfaen" w:hAnsi="Sylfaen" w:cs="Sylfaen"/>
                <w:i/>
                <w:sz w:val="12"/>
                <w:szCs w:val="22"/>
                <w:lang w:val="ru-RU" w:eastAsia="ru-RU"/>
              </w:rPr>
              <w:t>3</w:t>
            </w:r>
            <w:r w:rsidRPr="00B54C24">
              <w:rPr>
                <w:rFonts w:ascii="Sylfaen" w:hAnsi="Sylfaen" w:cs="Sylfaen"/>
                <w:i/>
                <w:sz w:val="12"/>
                <w:szCs w:val="22"/>
                <w:lang w:val="ru-RU" w:eastAsia="ru-RU"/>
              </w:rPr>
              <w:t>թ.</w:t>
            </w:r>
          </w:p>
        </w:tc>
      </w:tr>
      <w:tr w:rsidR="00501129" w:rsidRPr="00A71D81" w14:paraId="0743FB1E" w14:textId="77777777" w:rsidTr="00501129">
        <w:tc>
          <w:tcPr>
            <w:tcW w:w="723" w:type="dxa"/>
            <w:vAlign w:val="center"/>
          </w:tcPr>
          <w:p w14:paraId="6A817C31" w14:textId="3A2CCA14"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w:t>
            </w:r>
          </w:p>
        </w:tc>
        <w:tc>
          <w:tcPr>
            <w:tcW w:w="1275" w:type="dxa"/>
            <w:vAlign w:val="center"/>
          </w:tcPr>
          <w:p w14:paraId="04866129" w14:textId="3364A539"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w:t>
            </w:r>
            <w:r>
              <w:rPr>
                <w:rFonts w:ascii="GHEA Grapalat" w:hAnsi="GHEA Grapalat"/>
                <w:color w:val="000000"/>
                <w:sz w:val="16"/>
                <w:szCs w:val="16"/>
              </w:rPr>
              <w:t>3</w:t>
            </w:r>
            <w:r w:rsidRPr="00E63EAD">
              <w:rPr>
                <w:rFonts w:ascii="GHEA Grapalat" w:hAnsi="GHEA Grapalat"/>
                <w:color w:val="000000"/>
                <w:sz w:val="16"/>
                <w:szCs w:val="16"/>
              </w:rPr>
              <w:t>631310</w:t>
            </w:r>
          </w:p>
        </w:tc>
        <w:tc>
          <w:tcPr>
            <w:tcW w:w="2835" w:type="dxa"/>
            <w:vAlign w:val="center"/>
          </w:tcPr>
          <w:p w14:paraId="324A10F3" w14:textId="69E704B3" w:rsidR="00501129" w:rsidRPr="005A0193" w:rsidRDefault="00501129" w:rsidP="00501129">
            <w:pPr>
              <w:jc w:val="center"/>
              <w:rPr>
                <w:rFonts w:ascii="GHEA Grapalat" w:hAnsi="GHEA Grapalat"/>
                <w:i/>
                <w:sz w:val="18"/>
              </w:rPr>
            </w:pPr>
            <w:r>
              <w:rPr>
                <w:rFonts w:ascii="GHEA Grapalat" w:hAnsi="GHEA Grapalat"/>
                <w:color w:val="000000"/>
                <w:sz w:val="16"/>
                <w:szCs w:val="16"/>
              </w:rPr>
              <w:t>Դիկլոֆենակ դոնդող 5</w:t>
            </w:r>
            <w:r>
              <w:rPr>
                <w:rFonts w:ascii="GHEA Grapalat" w:hAnsi="GHEA Grapalat"/>
                <w:color w:val="000000"/>
                <w:sz w:val="16"/>
                <w:szCs w:val="16"/>
                <w:lang w:val="ru-RU"/>
              </w:rPr>
              <w:t>%</w:t>
            </w:r>
          </w:p>
        </w:tc>
        <w:tc>
          <w:tcPr>
            <w:tcW w:w="851" w:type="dxa"/>
          </w:tcPr>
          <w:p w14:paraId="5E7916D0" w14:textId="77777777" w:rsidR="00501129" w:rsidRPr="00A71D81" w:rsidRDefault="00501129" w:rsidP="00501129">
            <w:pPr>
              <w:jc w:val="center"/>
              <w:rPr>
                <w:rFonts w:ascii="GHEA Grapalat" w:hAnsi="GHEA Grapalat"/>
                <w:sz w:val="20"/>
              </w:rPr>
            </w:pPr>
          </w:p>
        </w:tc>
        <w:tc>
          <w:tcPr>
            <w:tcW w:w="2410" w:type="dxa"/>
            <w:vAlign w:val="center"/>
          </w:tcPr>
          <w:p w14:paraId="666D0FEA" w14:textId="4F966204" w:rsidR="00501129" w:rsidRPr="00FC5DF0" w:rsidRDefault="00501129" w:rsidP="00501129">
            <w:pPr>
              <w:jc w:val="center"/>
              <w:rPr>
                <w:rFonts w:ascii="GHEA Grapalat" w:hAnsi="GHEA Grapalat"/>
                <w:i/>
                <w:sz w:val="14"/>
              </w:rPr>
            </w:pPr>
            <w:r>
              <w:rPr>
                <w:rFonts w:ascii="GHEA Grapalat" w:hAnsi="GHEA Grapalat"/>
                <w:color w:val="000000"/>
                <w:sz w:val="16"/>
                <w:szCs w:val="16"/>
              </w:rPr>
              <w:t>Դիկլոֆենակ դոնդող 5</w:t>
            </w:r>
            <w:r>
              <w:rPr>
                <w:rFonts w:ascii="GHEA Grapalat" w:hAnsi="GHEA Grapalat"/>
                <w:color w:val="000000"/>
                <w:sz w:val="16"/>
                <w:szCs w:val="16"/>
                <w:lang w:val="ru-RU"/>
              </w:rPr>
              <w:t>%</w:t>
            </w:r>
          </w:p>
        </w:tc>
        <w:tc>
          <w:tcPr>
            <w:tcW w:w="1025" w:type="dxa"/>
            <w:vAlign w:val="center"/>
          </w:tcPr>
          <w:p w14:paraId="0108627F" w14:textId="3A19DF89"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39B7577D" w14:textId="0CF3DBBC" w:rsidR="00501129" w:rsidRPr="00764DFF" w:rsidRDefault="00501129" w:rsidP="00501129">
            <w:pPr>
              <w:jc w:val="center"/>
              <w:rPr>
                <w:rFonts w:ascii="GHEA Grapalat" w:hAnsi="GHEA Grapalat"/>
                <w:i/>
                <w:sz w:val="20"/>
              </w:rPr>
            </w:pPr>
          </w:p>
        </w:tc>
        <w:tc>
          <w:tcPr>
            <w:tcW w:w="1077" w:type="dxa"/>
            <w:gridSpan w:val="2"/>
          </w:tcPr>
          <w:p w14:paraId="49A4167A" w14:textId="77777777" w:rsidR="00501129" w:rsidRPr="00A71D81" w:rsidRDefault="00501129" w:rsidP="00501129">
            <w:pPr>
              <w:jc w:val="center"/>
              <w:rPr>
                <w:rFonts w:ascii="GHEA Grapalat" w:hAnsi="GHEA Grapalat"/>
                <w:sz w:val="20"/>
              </w:rPr>
            </w:pPr>
          </w:p>
        </w:tc>
        <w:tc>
          <w:tcPr>
            <w:tcW w:w="1073" w:type="dxa"/>
            <w:vAlign w:val="center"/>
          </w:tcPr>
          <w:p w14:paraId="0A4A9E2A" w14:textId="30AD889F" w:rsidR="00501129" w:rsidRPr="00B54C24" w:rsidRDefault="00501129" w:rsidP="00501129">
            <w:pPr>
              <w:jc w:val="center"/>
              <w:rPr>
                <w:rFonts w:ascii="GHEA Grapalat" w:hAnsi="GHEA Grapalat"/>
                <w:sz w:val="12"/>
              </w:rPr>
            </w:pPr>
            <w:r>
              <w:rPr>
                <w:rFonts w:ascii="GHEA Grapalat" w:hAnsi="GHEA Grapalat"/>
                <w:color w:val="000000"/>
                <w:sz w:val="16"/>
                <w:szCs w:val="16"/>
              </w:rPr>
              <w:t>10</w:t>
            </w:r>
          </w:p>
        </w:tc>
        <w:tc>
          <w:tcPr>
            <w:tcW w:w="916" w:type="dxa"/>
          </w:tcPr>
          <w:p w14:paraId="36FF10E0" w14:textId="365F19F5"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723730F2" w14:textId="46FB308D" w:rsidR="00501129" w:rsidRPr="00B54C24" w:rsidRDefault="00501129" w:rsidP="00501129">
            <w:pPr>
              <w:jc w:val="center"/>
              <w:rPr>
                <w:rFonts w:ascii="GHEA Grapalat" w:hAnsi="GHEA Grapalat"/>
                <w:sz w:val="12"/>
              </w:rPr>
            </w:pPr>
            <w:r>
              <w:rPr>
                <w:rFonts w:ascii="GHEA Grapalat" w:hAnsi="GHEA Grapalat"/>
                <w:color w:val="000000"/>
                <w:sz w:val="16"/>
                <w:szCs w:val="16"/>
              </w:rPr>
              <w:t>10</w:t>
            </w:r>
          </w:p>
        </w:tc>
        <w:tc>
          <w:tcPr>
            <w:tcW w:w="1229" w:type="dxa"/>
          </w:tcPr>
          <w:p w14:paraId="4A5DB05F" w14:textId="0B8A3640"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314117EC" w14:textId="77777777" w:rsidTr="00501129">
        <w:tc>
          <w:tcPr>
            <w:tcW w:w="723" w:type="dxa"/>
            <w:vAlign w:val="center"/>
          </w:tcPr>
          <w:p w14:paraId="05DA4DD4" w14:textId="3C7DE1B1"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w:t>
            </w:r>
          </w:p>
        </w:tc>
        <w:tc>
          <w:tcPr>
            <w:tcW w:w="1275" w:type="dxa"/>
            <w:vAlign w:val="center"/>
          </w:tcPr>
          <w:p w14:paraId="22E880DB" w14:textId="37233F98"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33631290</w:t>
            </w:r>
          </w:p>
        </w:tc>
        <w:tc>
          <w:tcPr>
            <w:tcW w:w="2835" w:type="dxa"/>
            <w:vAlign w:val="center"/>
          </w:tcPr>
          <w:p w14:paraId="4CA405EF" w14:textId="106C68AC"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Իբուպրոֆեն 200մգ/5մլ</w:t>
            </w:r>
          </w:p>
        </w:tc>
        <w:tc>
          <w:tcPr>
            <w:tcW w:w="851" w:type="dxa"/>
          </w:tcPr>
          <w:p w14:paraId="4B847A64" w14:textId="77777777" w:rsidR="00501129" w:rsidRPr="00A71D81" w:rsidRDefault="00501129" w:rsidP="00501129">
            <w:pPr>
              <w:jc w:val="center"/>
              <w:rPr>
                <w:rFonts w:ascii="GHEA Grapalat" w:hAnsi="GHEA Grapalat"/>
                <w:sz w:val="20"/>
              </w:rPr>
            </w:pPr>
          </w:p>
        </w:tc>
        <w:tc>
          <w:tcPr>
            <w:tcW w:w="2410" w:type="dxa"/>
            <w:vAlign w:val="center"/>
          </w:tcPr>
          <w:p w14:paraId="34581CA1" w14:textId="573B1994" w:rsidR="00501129" w:rsidRPr="00FC5DF0" w:rsidRDefault="00501129" w:rsidP="00501129">
            <w:pPr>
              <w:jc w:val="center"/>
              <w:rPr>
                <w:rFonts w:ascii="GHEA Grapalat" w:hAnsi="GHEA Grapalat"/>
                <w:i/>
                <w:sz w:val="14"/>
              </w:rPr>
            </w:pPr>
            <w:r>
              <w:rPr>
                <w:rFonts w:ascii="GHEA Grapalat" w:hAnsi="GHEA Grapalat"/>
                <w:color w:val="000000"/>
                <w:sz w:val="16"/>
                <w:szCs w:val="16"/>
              </w:rPr>
              <w:t>Իբուպրոֆեն 200մգ/5մլ</w:t>
            </w:r>
          </w:p>
        </w:tc>
        <w:tc>
          <w:tcPr>
            <w:tcW w:w="1025" w:type="dxa"/>
            <w:vAlign w:val="center"/>
          </w:tcPr>
          <w:p w14:paraId="334F1F36" w14:textId="039D8659"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7D6D2278" w14:textId="02416C61" w:rsidR="00501129" w:rsidRPr="00764DFF" w:rsidRDefault="00501129" w:rsidP="00501129">
            <w:pPr>
              <w:jc w:val="center"/>
              <w:rPr>
                <w:rFonts w:ascii="GHEA Grapalat" w:hAnsi="GHEA Grapalat"/>
                <w:i/>
                <w:sz w:val="20"/>
              </w:rPr>
            </w:pPr>
          </w:p>
        </w:tc>
        <w:tc>
          <w:tcPr>
            <w:tcW w:w="1077" w:type="dxa"/>
            <w:gridSpan w:val="2"/>
          </w:tcPr>
          <w:p w14:paraId="5ED05D36" w14:textId="77777777" w:rsidR="00501129" w:rsidRPr="00A71D81" w:rsidRDefault="00501129" w:rsidP="00501129">
            <w:pPr>
              <w:jc w:val="center"/>
              <w:rPr>
                <w:rFonts w:ascii="GHEA Grapalat" w:hAnsi="GHEA Grapalat"/>
                <w:sz w:val="20"/>
              </w:rPr>
            </w:pPr>
          </w:p>
        </w:tc>
        <w:tc>
          <w:tcPr>
            <w:tcW w:w="1073" w:type="dxa"/>
            <w:vAlign w:val="center"/>
          </w:tcPr>
          <w:p w14:paraId="7AD54CBF" w14:textId="0C5F16BA" w:rsidR="00501129" w:rsidRPr="00B54C24" w:rsidRDefault="00501129" w:rsidP="00501129">
            <w:pPr>
              <w:jc w:val="center"/>
              <w:rPr>
                <w:rFonts w:ascii="GHEA Grapalat" w:hAnsi="GHEA Grapalat"/>
                <w:sz w:val="12"/>
              </w:rPr>
            </w:pPr>
            <w:r>
              <w:rPr>
                <w:rFonts w:ascii="GHEA Grapalat" w:hAnsi="GHEA Grapalat"/>
                <w:color w:val="000000"/>
                <w:sz w:val="16"/>
                <w:szCs w:val="16"/>
              </w:rPr>
              <w:t>8</w:t>
            </w:r>
          </w:p>
        </w:tc>
        <w:tc>
          <w:tcPr>
            <w:tcW w:w="916" w:type="dxa"/>
          </w:tcPr>
          <w:p w14:paraId="7A94D820" w14:textId="20D73F98"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B3438F7" w14:textId="2D827627" w:rsidR="00501129" w:rsidRPr="00B54C24" w:rsidRDefault="00501129" w:rsidP="00501129">
            <w:pPr>
              <w:jc w:val="center"/>
              <w:rPr>
                <w:rFonts w:ascii="GHEA Grapalat" w:hAnsi="GHEA Grapalat"/>
                <w:sz w:val="12"/>
              </w:rPr>
            </w:pPr>
            <w:r>
              <w:rPr>
                <w:rFonts w:ascii="GHEA Grapalat" w:hAnsi="GHEA Grapalat"/>
                <w:color w:val="000000"/>
                <w:sz w:val="16"/>
                <w:szCs w:val="16"/>
              </w:rPr>
              <w:t>8</w:t>
            </w:r>
          </w:p>
        </w:tc>
        <w:tc>
          <w:tcPr>
            <w:tcW w:w="1229" w:type="dxa"/>
          </w:tcPr>
          <w:p w14:paraId="5D7A2097" w14:textId="27F892B4"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296A5AB7" w14:textId="77777777" w:rsidTr="00501129">
        <w:tc>
          <w:tcPr>
            <w:tcW w:w="723" w:type="dxa"/>
            <w:vAlign w:val="center"/>
          </w:tcPr>
          <w:p w14:paraId="022D0060" w14:textId="1B4E19E0"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w:t>
            </w:r>
          </w:p>
        </w:tc>
        <w:tc>
          <w:tcPr>
            <w:tcW w:w="1275" w:type="dxa"/>
            <w:vAlign w:val="center"/>
          </w:tcPr>
          <w:p w14:paraId="13742411" w14:textId="5E4B736C"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33631290</w:t>
            </w:r>
          </w:p>
        </w:tc>
        <w:tc>
          <w:tcPr>
            <w:tcW w:w="2835" w:type="dxa"/>
            <w:vAlign w:val="center"/>
          </w:tcPr>
          <w:p w14:paraId="699854B3" w14:textId="346BE783"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Իբուպրոֆեն 200մգ/5մլ</w:t>
            </w:r>
          </w:p>
        </w:tc>
        <w:tc>
          <w:tcPr>
            <w:tcW w:w="851" w:type="dxa"/>
          </w:tcPr>
          <w:p w14:paraId="13F65489" w14:textId="77777777" w:rsidR="00501129" w:rsidRPr="00A71D81" w:rsidRDefault="00501129" w:rsidP="00501129">
            <w:pPr>
              <w:jc w:val="center"/>
              <w:rPr>
                <w:rFonts w:ascii="GHEA Grapalat" w:hAnsi="GHEA Grapalat"/>
                <w:sz w:val="20"/>
              </w:rPr>
            </w:pPr>
          </w:p>
        </w:tc>
        <w:tc>
          <w:tcPr>
            <w:tcW w:w="2410" w:type="dxa"/>
            <w:vAlign w:val="center"/>
          </w:tcPr>
          <w:p w14:paraId="6C15C8C2" w14:textId="115132B6" w:rsidR="00501129" w:rsidRPr="00FC5DF0" w:rsidRDefault="00501129" w:rsidP="00501129">
            <w:pPr>
              <w:jc w:val="center"/>
              <w:rPr>
                <w:rFonts w:ascii="GHEA Grapalat" w:hAnsi="GHEA Grapalat"/>
                <w:i/>
                <w:sz w:val="14"/>
              </w:rPr>
            </w:pPr>
            <w:r>
              <w:rPr>
                <w:rFonts w:ascii="GHEA Grapalat" w:hAnsi="GHEA Grapalat"/>
                <w:color w:val="000000"/>
                <w:sz w:val="16"/>
                <w:szCs w:val="16"/>
              </w:rPr>
              <w:t>Իբուպրոֆեն 200մգ/5մլ</w:t>
            </w:r>
          </w:p>
        </w:tc>
        <w:tc>
          <w:tcPr>
            <w:tcW w:w="1025" w:type="dxa"/>
            <w:vAlign w:val="center"/>
          </w:tcPr>
          <w:p w14:paraId="1AC3B523" w14:textId="6D8212A5"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6108C087" w14:textId="22E777BE" w:rsidR="00501129" w:rsidRPr="00764DFF" w:rsidRDefault="00501129" w:rsidP="00501129">
            <w:pPr>
              <w:jc w:val="center"/>
              <w:rPr>
                <w:rFonts w:ascii="GHEA Grapalat" w:hAnsi="GHEA Grapalat"/>
                <w:i/>
                <w:sz w:val="20"/>
              </w:rPr>
            </w:pPr>
          </w:p>
        </w:tc>
        <w:tc>
          <w:tcPr>
            <w:tcW w:w="1077" w:type="dxa"/>
            <w:gridSpan w:val="2"/>
          </w:tcPr>
          <w:p w14:paraId="27CED974" w14:textId="77777777" w:rsidR="00501129" w:rsidRPr="00A71D81" w:rsidRDefault="00501129" w:rsidP="00501129">
            <w:pPr>
              <w:jc w:val="center"/>
              <w:rPr>
                <w:rFonts w:ascii="GHEA Grapalat" w:hAnsi="GHEA Grapalat"/>
                <w:sz w:val="20"/>
              </w:rPr>
            </w:pPr>
          </w:p>
        </w:tc>
        <w:tc>
          <w:tcPr>
            <w:tcW w:w="1073" w:type="dxa"/>
            <w:vAlign w:val="center"/>
          </w:tcPr>
          <w:p w14:paraId="1E4A8A7D" w14:textId="36F7A4AE" w:rsidR="00501129" w:rsidRPr="00B54C24" w:rsidRDefault="00501129" w:rsidP="00501129">
            <w:pPr>
              <w:jc w:val="center"/>
              <w:rPr>
                <w:rFonts w:ascii="GHEA Grapalat" w:hAnsi="GHEA Grapalat"/>
                <w:sz w:val="12"/>
              </w:rPr>
            </w:pPr>
            <w:r>
              <w:rPr>
                <w:rFonts w:ascii="GHEA Grapalat" w:hAnsi="GHEA Grapalat"/>
                <w:color w:val="000000"/>
                <w:sz w:val="16"/>
                <w:szCs w:val="16"/>
              </w:rPr>
              <w:t>10</w:t>
            </w:r>
          </w:p>
        </w:tc>
        <w:tc>
          <w:tcPr>
            <w:tcW w:w="916" w:type="dxa"/>
          </w:tcPr>
          <w:p w14:paraId="45790BE2" w14:textId="60194A6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4FC9C7A6" w14:textId="00FB8359" w:rsidR="00501129" w:rsidRPr="00B54C24" w:rsidRDefault="00501129" w:rsidP="00501129">
            <w:pPr>
              <w:jc w:val="center"/>
              <w:rPr>
                <w:rFonts w:ascii="GHEA Grapalat" w:hAnsi="GHEA Grapalat"/>
                <w:sz w:val="12"/>
              </w:rPr>
            </w:pPr>
            <w:r>
              <w:rPr>
                <w:rFonts w:ascii="GHEA Grapalat" w:hAnsi="GHEA Grapalat"/>
                <w:color w:val="000000"/>
                <w:sz w:val="16"/>
                <w:szCs w:val="16"/>
              </w:rPr>
              <w:t>10</w:t>
            </w:r>
          </w:p>
        </w:tc>
        <w:tc>
          <w:tcPr>
            <w:tcW w:w="1229" w:type="dxa"/>
          </w:tcPr>
          <w:p w14:paraId="0AFD1063" w14:textId="35B173A9"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3D39FACD" w14:textId="77777777" w:rsidTr="00501129">
        <w:tc>
          <w:tcPr>
            <w:tcW w:w="723" w:type="dxa"/>
            <w:vAlign w:val="center"/>
          </w:tcPr>
          <w:p w14:paraId="229D19B2" w14:textId="1CCEA459"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w:t>
            </w:r>
          </w:p>
        </w:tc>
        <w:tc>
          <w:tcPr>
            <w:tcW w:w="1275" w:type="dxa"/>
            <w:vAlign w:val="center"/>
          </w:tcPr>
          <w:p w14:paraId="7FEF8FF6" w14:textId="0F97E1D6"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33661122</w:t>
            </w:r>
          </w:p>
        </w:tc>
        <w:tc>
          <w:tcPr>
            <w:tcW w:w="2835" w:type="dxa"/>
            <w:vAlign w:val="center"/>
          </w:tcPr>
          <w:p w14:paraId="2472C974" w14:textId="74BFAC80"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Պարացետամոլ 125մգ/5մլ</w:t>
            </w:r>
          </w:p>
        </w:tc>
        <w:tc>
          <w:tcPr>
            <w:tcW w:w="851" w:type="dxa"/>
          </w:tcPr>
          <w:p w14:paraId="62A72EFF" w14:textId="77777777" w:rsidR="00501129" w:rsidRPr="00A71D81" w:rsidRDefault="00501129" w:rsidP="00501129">
            <w:pPr>
              <w:jc w:val="center"/>
              <w:rPr>
                <w:rFonts w:ascii="GHEA Grapalat" w:hAnsi="GHEA Grapalat"/>
                <w:sz w:val="20"/>
              </w:rPr>
            </w:pPr>
          </w:p>
        </w:tc>
        <w:tc>
          <w:tcPr>
            <w:tcW w:w="2410" w:type="dxa"/>
            <w:vAlign w:val="center"/>
          </w:tcPr>
          <w:p w14:paraId="42C2CDE5" w14:textId="731331D4" w:rsidR="00501129" w:rsidRPr="00FC5DF0" w:rsidRDefault="00501129" w:rsidP="00501129">
            <w:pPr>
              <w:jc w:val="center"/>
              <w:rPr>
                <w:rFonts w:ascii="GHEA Grapalat" w:hAnsi="GHEA Grapalat"/>
                <w:i/>
                <w:sz w:val="14"/>
              </w:rPr>
            </w:pPr>
            <w:r>
              <w:rPr>
                <w:rFonts w:ascii="GHEA Grapalat" w:hAnsi="GHEA Grapalat"/>
                <w:color w:val="000000"/>
                <w:sz w:val="16"/>
                <w:szCs w:val="16"/>
              </w:rPr>
              <w:t>Պարացետամոլ 125մգ/5մլ</w:t>
            </w:r>
          </w:p>
        </w:tc>
        <w:tc>
          <w:tcPr>
            <w:tcW w:w="1025" w:type="dxa"/>
            <w:vAlign w:val="center"/>
          </w:tcPr>
          <w:p w14:paraId="46619B30" w14:textId="7FB0A97F"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298B67D7" w14:textId="24E977D6" w:rsidR="00501129" w:rsidRPr="00764DFF" w:rsidRDefault="00501129" w:rsidP="00501129">
            <w:pPr>
              <w:jc w:val="center"/>
              <w:rPr>
                <w:rFonts w:ascii="GHEA Grapalat" w:hAnsi="GHEA Grapalat"/>
                <w:i/>
                <w:sz w:val="20"/>
              </w:rPr>
            </w:pPr>
          </w:p>
        </w:tc>
        <w:tc>
          <w:tcPr>
            <w:tcW w:w="1077" w:type="dxa"/>
            <w:gridSpan w:val="2"/>
          </w:tcPr>
          <w:p w14:paraId="641B700E" w14:textId="77777777" w:rsidR="00501129" w:rsidRPr="00A71D81" w:rsidRDefault="00501129" w:rsidP="00501129">
            <w:pPr>
              <w:jc w:val="center"/>
              <w:rPr>
                <w:rFonts w:ascii="GHEA Grapalat" w:hAnsi="GHEA Grapalat"/>
                <w:sz w:val="20"/>
              </w:rPr>
            </w:pPr>
          </w:p>
        </w:tc>
        <w:tc>
          <w:tcPr>
            <w:tcW w:w="1073" w:type="dxa"/>
            <w:vAlign w:val="center"/>
          </w:tcPr>
          <w:p w14:paraId="0F13CDB1" w14:textId="55756926"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916" w:type="dxa"/>
          </w:tcPr>
          <w:p w14:paraId="0BA6B7D5" w14:textId="5CDB6325"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5E72BB1" w14:textId="4BEAA441"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1229" w:type="dxa"/>
          </w:tcPr>
          <w:p w14:paraId="6083D973" w14:textId="15B4E352"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3A6ECA98" w14:textId="77777777" w:rsidTr="00501129">
        <w:tc>
          <w:tcPr>
            <w:tcW w:w="723" w:type="dxa"/>
            <w:vAlign w:val="center"/>
          </w:tcPr>
          <w:p w14:paraId="51F09DCB" w14:textId="5B4C943B"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w:t>
            </w:r>
          </w:p>
        </w:tc>
        <w:tc>
          <w:tcPr>
            <w:tcW w:w="1275" w:type="dxa"/>
            <w:vAlign w:val="center"/>
          </w:tcPr>
          <w:p w14:paraId="16E25DA6" w14:textId="50BF7BEC"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33661153</w:t>
            </w:r>
          </w:p>
        </w:tc>
        <w:tc>
          <w:tcPr>
            <w:tcW w:w="2835" w:type="dxa"/>
            <w:vAlign w:val="center"/>
          </w:tcPr>
          <w:p w14:paraId="052F682C" w14:textId="39D0D39F"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Դեքսամեթազոն 4մգ/մլ</w:t>
            </w:r>
          </w:p>
        </w:tc>
        <w:tc>
          <w:tcPr>
            <w:tcW w:w="851" w:type="dxa"/>
          </w:tcPr>
          <w:p w14:paraId="06BC22AD" w14:textId="77777777" w:rsidR="00501129" w:rsidRPr="00A71D81" w:rsidRDefault="00501129" w:rsidP="00501129">
            <w:pPr>
              <w:jc w:val="center"/>
              <w:rPr>
                <w:rFonts w:ascii="GHEA Grapalat" w:hAnsi="GHEA Grapalat"/>
                <w:sz w:val="20"/>
              </w:rPr>
            </w:pPr>
          </w:p>
        </w:tc>
        <w:tc>
          <w:tcPr>
            <w:tcW w:w="2410" w:type="dxa"/>
            <w:vAlign w:val="center"/>
          </w:tcPr>
          <w:p w14:paraId="7A8AED48" w14:textId="426B7752" w:rsidR="00501129" w:rsidRPr="00FC5DF0" w:rsidRDefault="00501129" w:rsidP="00501129">
            <w:pPr>
              <w:jc w:val="center"/>
              <w:rPr>
                <w:rFonts w:ascii="GHEA Grapalat" w:hAnsi="GHEA Grapalat"/>
                <w:i/>
                <w:sz w:val="14"/>
              </w:rPr>
            </w:pPr>
            <w:r>
              <w:rPr>
                <w:rFonts w:ascii="GHEA Grapalat" w:hAnsi="GHEA Grapalat"/>
                <w:color w:val="000000"/>
                <w:sz w:val="16"/>
                <w:szCs w:val="16"/>
              </w:rPr>
              <w:t>Դեքսամեթազոն 4մգ/մլ</w:t>
            </w:r>
          </w:p>
        </w:tc>
        <w:tc>
          <w:tcPr>
            <w:tcW w:w="1025" w:type="dxa"/>
            <w:vAlign w:val="center"/>
          </w:tcPr>
          <w:p w14:paraId="3EBDEA54" w14:textId="7E7FFC3D" w:rsidR="00501129" w:rsidRPr="00764DFF" w:rsidRDefault="00501129" w:rsidP="00501129">
            <w:pPr>
              <w:jc w:val="center"/>
              <w:rPr>
                <w:rFonts w:ascii="GHEA Grapalat" w:hAnsi="GHEA Grapalat"/>
                <w:i/>
                <w:sz w:val="20"/>
              </w:rPr>
            </w:pPr>
            <w:r>
              <w:rPr>
                <w:rFonts w:ascii="GHEA Grapalat" w:hAnsi="GHEA Grapalat"/>
                <w:color w:val="000000"/>
                <w:sz w:val="16"/>
                <w:szCs w:val="16"/>
              </w:rPr>
              <w:t>ամպուլա</w:t>
            </w:r>
          </w:p>
        </w:tc>
        <w:tc>
          <w:tcPr>
            <w:tcW w:w="882" w:type="dxa"/>
            <w:vAlign w:val="bottom"/>
          </w:tcPr>
          <w:p w14:paraId="16D36612" w14:textId="2BA725FC" w:rsidR="00501129" w:rsidRPr="00764DFF" w:rsidRDefault="00501129" w:rsidP="00501129">
            <w:pPr>
              <w:jc w:val="center"/>
              <w:rPr>
                <w:rFonts w:ascii="GHEA Grapalat" w:hAnsi="GHEA Grapalat"/>
                <w:i/>
                <w:sz w:val="20"/>
              </w:rPr>
            </w:pPr>
          </w:p>
        </w:tc>
        <w:tc>
          <w:tcPr>
            <w:tcW w:w="1077" w:type="dxa"/>
            <w:gridSpan w:val="2"/>
          </w:tcPr>
          <w:p w14:paraId="46FF73F1" w14:textId="77777777" w:rsidR="00501129" w:rsidRPr="00A71D81" w:rsidRDefault="00501129" w:rsidP="00501129">
            <w:pPr>
              <w:jc w:val="center"/>
              <w:rPr>
                <w:rFonts w:ascii="GHEA Grapalat" w:hAnsi="GHEA Grapalat"/>
                <w:sz w:val="20"/>
              </w:rPr>
            </w:pPr>
          </w:p>
        </w:tc>
        <w:tc>
          <w:tcPr>
            <w:tcW w:w="1073" w:type="dxa"/>
            <w:vAlign w:val="center"/>
          </w:tcPr>
          <w:p w14:paraId="59CBC379" w14:textId="144FAAA7" w:rsidR="00501129" w:rsidRPr="00B54C24" w:rsidRDefault="00501129" w:rsidP="00501129">
            <w:pPr>
              <w:jc w:val="center"/>
              <w:rPr>
                <w:rFonts w:ascii="GHEA Grapalat" w:hAnsi="GHEA Grapalat"/>
                <w:sz w:val="12"/>
              </w:rPr>
            </w:pPr>
            <w:r>
              <w:rPr>
                <w:rFonts w:ascii="GHEA Grapalat" w:hAnsi="GHEA Grapalat"/>
                <w:color w:val="000000"/>
                <w:sz w:val="16"/>
                <w:szCs w:val="16"/>
              </w:rPr>
              <w:t>20</w:t>
            </w:r>
          </w:p>
        </w:tc>
        <w:tc>
          <w:tcPr>
            <w:tcW w:w="916" w:type="dxa"/>
          </w:tcPr>
          <w:p w14:paraId="510FAF41" w14:textId="5FCB3E5A"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1C32E1F" w14:textId="03AC30ED" w:rsidR="00501129" w:rsidRPr="00B54C24" w:rsidRDefault="00501129" w:rsidP="00501129">
            <w:pPr>
              <w:jc w:val="center"/>
              <w:rPr>
                <w:rFonts w:ascii="GHEA Grapalat" w:hAnsi="GHEA Grapalat"/>
                <w:sz w:val="12"/>
              </w:rPr>
            </w:pPr>
            <w:r>
              <w:rPr>
                <w:rFonts w:ascii="GHEA Grapalat" w:hAnsi="GHEA Grapalat"/>
                <w:color w:val="000000"/>
                <w:sz w:val="16"/>
                <w:szCs w:val="16"/>
              </w:rPr>
              <w:t>20</w:t>
            </w:r>
          </w:p>
        </w:tc>
        <w:tc>
          <w:tcPr>
            <w:tcW w:w="1229" w:type="dxa"/>
          </w:tcPr>
          <w:p w14:paraId="17CD4F7A" w14:textId="208EF5C0"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02B655CE" w14:textId="77777777" w:rsidTr="00501129">
        <w:tc>
          <w:tcPr>
            <w:tcW w:w="723" w:type="dxa"/>
            <w:vAlign w:val="center"/>
          </w:tcPr>
          <w:p w14:paraId="697B0CCD" w14:textId="507A3AE4"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7</w:t>
            </w:r>
          </w:p>
        </w:tc>
        <w:tc>
          <w:tcPr>
            <w:tcW w:w="1275" w:type="dxa"/>
            <w:vAlign w:val="center"/>
          </w:tcPr>
          <w:p w14:paraId="30A714C0" w14:textId="5D01FAE1"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33691187</w:t>
            </w:r>
          </w:p>
        </w:tc>
        <w:tc>
          <w:tcPr>
            <w:tcW w:w="2835" w:type="dxa"/>
            <w:vAlign w:val="center"/>
          </w:tcPr>
          <w:p w14:paraId="14D3E265" w14:textId="685CD88B"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 xml:space="preserve">Վինպոցետին </w:t>
            </w:r>
          </w:p>
        </w:tc>
        <w:tc>
          <w:tcPr>
            <w:tcW w:w="851" w:type="dxa"/>
          </w:tcPr>
          <w:p w14:paraId="1FA0EB99" w14:textId="77777777" w:rsidR="00501129" w:rsidRPr="00A71D81" w:rsidRDefault="00501129" w:rsidP="00501129">
            <w:pPr>
              <w:jc w:val="center"/>
              <w:rPr>
                <w:rFonts w:ascii="GHEA Grapalat" w:hAnsi="GHEA Grapalat"/>
                <w:sz w:val="20"/>
              </w:rPr>
            </w:pPr>
          </w:p>
        </w:tc>
        <w:tc>
          <w:tcPr>
            <w:tcW w:w="2410" w:type="dxa"/>
            <w:vAlign w:val="center"/>
          </w:tcPr>
          <w:p w14:paraId="7B7B1B2E" w14:textId="2FCD4E72" w:rsidR="00501129" w:rsidRPr="00FC5DF0" w:rsidRDefault="00501129" w:rsidP="00501129">
            <w:pPr>
              <w:jc w:val="center"/>
              <w:rPr>
                <w:rFonts w:ascii="GHEA Grapalat" w:hAnsi="GHEA Grapalat"/>
                <w:i/>
                <w:sz w:val="14"/>
              </w:rPr>
            </w:pPr>
            <w:r>
              <w:rPr>
                <w:rFonts w:ascii="GHEA Grapalat" w:hAnsi="GHEA Grapalat"/>
                <w:color w:val="000000"/>
                <w:sz w:val="16"/>
                <w:szCs w:val="16"/>
              </w:rPr>
              <w:t xml:space="preserve">Վինպոցետին </w:t>
            </w:r>
          </w:p>
        </w:tc>
        <w:tc>
          <w:tcPr>
            <w:tcW w:w="1025" w:type="dxa"/>
            <w:vAlign w:val="center"/>
          </w:tcPr>
          <w:p w14:paraId="3CCEA24E" w14:textId="108AC027"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5E356812" w14:textId="4668F4D6" w:rsidR="00501129" w:rsidRPr="00764DFF" w:rsidRDefault="00501129" w:rsidP="00501129">
            <w:pPr>
              <w:jc w:val="center"/>
              <w:rPr>
                <w:rFonts w:ascii="GHEA Grapalat" w:hAnsi="GHEA Grapalat"/>
                <w:i/>
                <w:sz w:val="20"/>
              </w:rPr>
            </w:pPr>
          </w:p>
        </w:tc>
        <w:tc>
          <w:tcPr>
            <w:tcW w:w="1077" w:type="dxa"/>
            <w:gridSpan w:val="2"/>
          </w:tcPr>
          <w:p w14:paraId="41E65D4B" w14:textId="77777777" w:rsidR="00501129" w:rsidRPr="00A71D81" w:rsidRDefault="00501129" w:rsidP="00501129">
            <w:pPr>
              <w:jc w:val="center"/>
              <w:rPr>
                <w:rFonts w:ascii="GHEA Grapalat" w:hAnsi="GHEA Grapalat"/>
                <w:sz w:val="20"/>
              </w:rPr>
            </w:pPr>
          </w:p>
        </w:tc>
        <w:tc>
          <w:tcPr>
            <w:tcW w:w="1073" w:type="dxa"/>
            <w:vAlign w:val="center"/>
          </w:tcPr>
          <w:p w14:paraId="73D6B7C1" w14:textId="4F5285F5" w:rsidR="00501129" w:rsidRPr="00B54C24" w:rsidRDefault="00501129" w:rsidP="00501129">
            <w:pPr>
              <w:jc w:val="center"/>
              <w:rPr>
                <w:rFonts w:ascii="GHEA Grapalat" w:hAnsi="GHEA Grapalat"/>
                <w:sz w:val="12"/>
              </w:rPr>
            </w:pPr>
            <w:r>
              <w:rPr>
                <w:rFonts w:ascii="GHEA Grapalat" w:hAnsi="GHEA Grapalat"/>
                <w:color w:val="000000"/>
                <w:sz w:val="16"/>
                <w:szCs w:val="16"/>
              </w:rPr>
              <w:t>720</w:t>
            </w:r>
          </w:p>
        </w:tc>
        <w:tc>
          <w:tcPr>
            <w:tcW w:w="916" w:type="dxa"/>
          </w:tcPr>
          <w:p w14:paraId="3D95EF85" w14:textId="746AAADE"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C12A306" w14:textId="7FDDB4D5" w:rsidR="00501129" w:rsidRPr="00B54C24" w:rsidRDefault="00501129" w:rsidP="00501129">
            <w:pPr>
              <w:jc w:val="center"/>
              <w:rPr>
                <w:rFonts w:ascii="GHEA Grapalat" w:hAnsi="GHEA Grapalat"/>
                <w:sz w:val="12"/>
              </w:rPr>
            </w:pPr>
            <w:r>
              <w:rPr>
                <w:rFonts w:ascii="GHEA Grapalat" w:hAnsi="GHEA Grapalat"/>
                <w:color w:val="000000"/>
                <w:sz w:val="16"/>
                <w:szCs w:val="16"/>
              </w:rPr>
              <w:t>720</w:t>
            </w:r>
          </w:p>
        </w:tc>
        <w:tc>
          <w:tcPr>
            <w:tcW w:w="1229" w:type="dxa"/>
          </w:tcPr>
          <w:p w14:paraId="3204F1A0" w14:textId="0AAB6D2C"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9DAB966" w14:textId="77777777" w:rsidTr="00501129">
        <w:tc>
          <w:tcPr>
            <w:tcW w:w="723" w:type="dxa"/>
            <w:vAlign w:val="center"/>
          </w:tcPr>
          <w:p w14:paraId="78A2CF14" w14:textId="2ABE9739"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8</w:t>
            </w:r>
          </w:p>
        </w:tc>
        <w:tc>
          <w:tcPr>
            <w:tcW w:w="1275" w:type="dxa"/>
            <w:vAlign w:val="center"/>
          </w:tcPr>
          <w:p w14:paraId="18EF24AF" w14:textId="30026407"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33691724</w:t>
            </w:r>
          </w:p>
        </w:tc>
        <w:tc>
          <w:tcPr>
            <w:tcW w:w="2835" w:type="dxa"/>
            <w:vAlign w:val="center"/>
          </w:tcPr>
          <w:p w14:paraId="295F0F23" w14:textId="1F2D8D60"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Ալբենդազոլ 400մգ</w:t>
            </w:r>
          </w:p>
        </w:tc>
        <w:tc>
          <w:tcPr>
            <w:tcW w:w="851" w:type="dxa"/>
          </w:tcPr>
          <w:p w14:paraId="3ED48915" w14:textId="77777777" w:rsidR="00501129" w:rsidRPr="00A71D81" w:rsidRDefault="00501129" w:rsidP="00501129">
            <w:pPr>
              <w:jc w:val="center"/>
              <w:rPr>
                <w:rFonts w:ascii="GHEA Grapalat" w:hAnsi="GHEA Grapalat"/>
                <w:sz w:val="20"/>
              </w:rPr>
            </w:pPr>
          </w:p>
        </w:tc>
        <w:tc>
          <w:tcPr>
            <w:tcW w:w="2410" w:type="dxa"/>
            <w:vAlign w:val="center"/>
          </w:tcPr>
          <w:p w14:paraId="7A9BBC86" w14:textId="72473417" w:rsidR="00501129" w:rsidRPr="00FC5DF0" w:rsidRDefault="00501129" w:rsidP="00501129">
            <w:pPr>
              <w:jc w:val="center"/>
              <w:rPr>
                <w:rFonts w:ascii="GHEA Grapalat" w:hAnsi="GHEA Grapalat"/>
                <w:i/>
                <w:sz w:val="14"/>
              </w:rPr>
            </w:pPr>
            <w:r>
              <w:rPr>
                <w:rFonts w:ascii="GHEA Grapalat" w:hAnsi="GHEA Grapalat"/>
                <w:color w:val="000000"/>
                <w:sz w:val="16"/>
                <w:szCs w:val="16"/>
              </w:rPr>
              <w:t>Ալբենդազոլ 400մգ</w:t>
            </w:r>
          </w:p>
        </w:tc>
        <w:tc>
          <w:tcPr>
            <w:tcW w:w="1025" w:type="dxa"/>
            <w:vAlign w:val="center"/>
          </w:tcPr>
          <w:p w14:paraId="439C4EF9" w14:textId="5D577492"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5E8E8EAE" w14:textId="438589BD" w:rsidR="00501129" w:rsidRPr="00764DFF" w:rsidRDefault="00501129" w:rsidP="00501129">
            <w:pPr>
              <w:jc w:val="center"/>
              <w:rPr>
                <w:rFonts w:ascii="GHEA Grapalat" w:hAnsi="GHEA Grapalat"/>
                <w:i/>
                <w:sz w:val="20"/>
              </w:rPr>
            </w:pPr>
          </w:p>
        </w:tc>
        <w:tc>
          <w:tcPr>
            <w:tcW w:w="1077" w:type="dxa"/>
            <w:gridSpan w:val="2"/>
          </w:tcPr>
          <w:p w14:paraId="1E049C74" w14:textId="77777777" w:rsidR="00501129" w:rsidRPr="00A71D81" w:rsidRDefault="00501129" w:rsidP="00501129">
            <w:pPr>
              <w:jc w:val="center"/>
              <w:rPr>
                <w:rFonts w:ascii="GHEA Grapalat" w:hAnsi="GHEA Grapalat"/>
                <w:sz w:val="20"/>
              </w:rPr>
            </w:pPr>
          </w:p>
        </w:tc>
        <w:tc>
          <w:tcPr>
            <w:tcW w:w="1073" w:type="dxa"/>
            <w:vAlign w:val="center"/>
          </w:tcPr>
          <w:p w14:paraId="4674B723" w14:textId="2BE9F82C" w:rsidR="00501129" w:rsidRPr="00B54C24" w:rsidRDefault="00501129" w:rsidP="00501129">
            <w:pPr>
              <w:jc w:val="center"/>
              <w:rPr>
                <w:rFonts w:ascii="GHEA Grapalat" w:hAnsi="GHEA Grapalat"/>
                <w:sz w:val="12"/>
              </w:rPr>
            </w:pPr>
            <w:r>
              <w:rPr>
                <w:rFonts w:ascii="GHEA Grapalat" w:hAnsi="GHEA Grapalat"/>
                <w:color w:val="000000"/>
                <w:sz w:val="16"/>
                <w:szCs w:val="16"/>
              </w:rPr>
              <w:t>30</w:t>
            </w:r>
          </w:p>
        </w:tc>
        <w:tc>
          <w:tcPr>
            <w:tcW w:w="916" w:type="dxa"/>
          </w:tcPr>
          <w:p w14:paraId="31F2CF8E" w14:textId="637F64A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lastRenderedPageBreak/>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4B114404" w14:textId="776F4D2E" w:rsidR="00501129" w:rsidRPr="00B54C24" w:rsidRDefault="00501129" w:rsidP="00501129">
            <w:pPr>
              <w:jc w:val="center"/>
              <w:rPr>
                <w:rFonts w:ascii="GHEA Grapalat" w:hAnsi="GHEA Grapalat"/>
                <w:sz w:val="12"/>
              </w:rPr>
            </w:pPr>
            <w:r>
              <w:rPr>
                <w:rFonts w:ascii="GHEA Grapalat" w:hAnsi="GHEA Grapalat"/>
                <w:color w:val="000000"/>
                <w:sz w:val="16"/>
                <w:szCs w:val="16"/>
              </w:rPr>
              <w:lastRenderedPageBreak/>
              <w:t>30</w:t>
            </w:r>
          </w:p>
        </w:tc>
        <w:tc>
          <w:tcPr>
            <w:tcW w:w="1229" w:type="dxa"/>
          </w:tcPr>
          <w:p w14:paraId="706B2797" w14:textId="1200CCC8"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06AEC07" w14:textId="77777777" w:rsidTr="00501129">
        <w:tc>
          <w:tcPr>
            <w:tcW w:w="723" w:type="dxa"/>
            <w:vAlign w:val="center"/>
          </w:tcPr>
          <w:p w14:paraId="77B55FAA" w14:textId="0A71CB78"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lastRenderedPageBreak/>
              <w:t>9</w:t>
            </w:r>
          </w:p>
        </w:tc>
        <w:tc>
          <w:tcPr>
            <w:tcW w:w="1275" w:type="dxa"/>
            <w:vAlign w:val="center"/>
          </w:tcPr>
          <w:p w14:paraId="0423FAB7" w14:textId="66C435A9"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33691123</w:t>
            </w:r>
          </w:p>
        </w:tc>
        <w:tc>
          <w:tcPr>
            <w:tcW w:w="2835" w:type="dxa"/>
            <w:vAlign w:val="center"/>
          </w:tcPr>
          <w:p w14:paraId="7355FEFE" w14:textId="4B08DF3A"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Մեբենդազոլ 100մգ</w:t>
            </w:r>
          </w:p>
        </w:tc>
        <w:tc>
          <w:tcPr>
            <w:tcW w:w="851" w:type="dxa"/>
          </w:tcPr>
          <w:p w14:paraId="45243F2C" w14:textId="77777777" w:rsidR="00501129" w:rsidRPr="00A71D81" w:rsidRDefault="00501129" w:rsidP="00501129">
            <w:pPr>
              <w:jc w:val="center"/>
              <w:rPr>
                <w:rFonts w:ascii="GHEA Grapalat" w:hAnsi="GHEA Grapalat"/>
                <w:sz w:val="20"/>
              </w:rPr>
            </w:pPr>
          </w:p>
        </w:tc>
        <w:tc>
          <w:tcPr>
            <w:tcW w:w="2410" w:type="dxa"/>
            <w:vAlign w:val="center"/>
          </w:tcPr>
          <w:p w14:paraId="1A986037" w14:textId="30A65DE7" w:rsidR="00501129" w:rsidRPr="00FC5DF0" w:rsidRDefault="00501129" w:rsidP="00501129">
            <w:pPr>
              <w:jc w:val="center"/>
              <w:rPr>
                <w:rFonts w:ascii="GHEA Grapalat" w:hAnsi="GHEA Grapalat"/>
                <w:i/>
                <w:sz w:val="14"/>
              </w:rPr>
            </w:pPr>
            <w:r>
              <w:rPr>
                <w:rFonts w:ascii="GHEA Grapalat" w:hAnsi="GHEA Grapalat"/>
                <w:color w:val="000000"/>
                <w:sz w:val="16"/>
                <w:szCs w:val="16"/>
              </w:rPr>
              <w:t>Մեբենդազոլ 100մգ</w:t>
            </w:r>
          </w:p>
        </w:tc>
        <w:tc>
          <w:tcPr>
            <w:tcW w:w="1025" w:type="dxa"/>
            <w:vAlign w:val="center"/>
          </w:tcPr>
          <w:p w14:paraId="62AFE0AA" w14:textId="06347E37"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104ACCED" w14:textId="7501E2E3" w:rsidR="00501129" w:rsidRPr="00764DFF" w:rsidRDefault="00501129" w:rsidP="00501129">
            <w:pPr>
              <w:jc w:val="center"/>
              <w:rPr>
                <w:rFonts w:ascii="GHEA Grapalat" w:hAnsi="GHEA Grapalat"/>
                <w:i/>
                <w:sz w:val="20"/>
              </w:rPr>
            </w:pPr>
          </w:p>
        </w:tc>
        <w:tc>
          <w:tcPr>
            <w:tcW w:w="1077" w:type="dxa"/>
            <w:gridSpan w:val="2"/>
          </w:tcPr>
          <w:p w14:paraId="20A45A8B" w14:textId="77777777" w:rsidR="00501129" w:rsidRPr="00A71D81" w:rsidRDefault="00501129" w:rsidP="00501129">
            <w:pPr>
              <w:jc w:val="center"/>
              <w:rPr>
                <w:rFonts w:ascii="GHEA Grapalat" w:hAnsi="GHEA Grapalat"/>
                <w:sz w:val="20"/>
              </w:rPr>
            </w:pPr>
          </w:p>
        </w:tc>
        <w:tc>
          <w:tcPr>
            <w:tcW w:w="1073" w:type="dxa"/>
            <w:vAlign w:val="center"/>
          </w:tcPr>
          <w:p w14:paraId="5C9B7C9B" w14:textId="49E2869A" w:rsidR="00501129" w:rsidRPr="00B54C24" w:rsidRDefault="00501129" w:rsidP="00501129">
            <w:pPr>
              <w:jc w:val="center"/>
              <w:rPr>
                <w:rFonts w:ascii="GHEA Grapalat" w:hAnsi="GHEA Grapalat"/>
                <w:sz w:val="12"/>
              </w:rPr>
            </w:pPr>
            <w:r>
              <w:rPr>
                <w:rFonts w:ascii="GHEA Grapalat" w:hAnsi="GHEA Grapalat"/>
                <w:color w:val="000000"/>
                <w:sz w:val="16"/>
                <w:szCs w:val="16"/>
              </w:rPr>
              <w:t>15</w:t>
            </w:r>
          </w:p>
        </w:tc>
        <w:tc>
          <w:tcPr>
            <w:tcW w:w="916" w:type="dxa"/>
          </w:tcPr>
          <w:p w14:paraId="5C32540C" w14:textId="0C290910"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1CF2A20" w14:textId="03F0DD05" w:rsidR="00501129" w:rsidRPr="00B54C24" w:rsidRDefault="00501129" w:rsidP="00501129">
            <w:pPr>
              <w:jc w:val="center"/>
              <w:rPr>
                <w:rFonts w:ascii="GHEA Grapalat" w:hAnsi="GHEA Grapalat"/>
                <w:sz w:val="12"/>
              </w:rPr>
            </w:pPr>
            <w:r>
              <w:rPr>
                <w:rFonts w:ascii="GHEA Grapalat" w:hAnsi="GHEA Grapalat"/>
                <w:color w:val="000000"/>
                <w:sz w:val="16"/>
                <w:szCs w:val="16"/>
              </w:rPr>
              <w:t>15</w:t>
            </w:r>
          </w:p>
        </w:tc>
        <w:tc>
          <w:tcPr>
            <w:tcW w:w="1229" w:type="dxa"/>
          </w:tcPr>
          <w:p w14:paraId="538FD854" w14:textId="3F7B6DD0"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D5EE3DC" w14:textId="77777777" w:rsidTr="00501129">
        <w:tc>
          <w:tcPr>
            <w:tcW w:w="723" w:type="dxa"/>
            <w:vAlign w:val="center"/>
          </w:tcPr>
          <w:p w14:paraId="3CCE1746" w14:textId="2F85ED48"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10</w:t>
            </w:r>
          </w:p>
        </w:tc>
        <w:tc>
          <w:tcPr>
            <w:tcW w:w="1275" w:type="dxa"/>
            <w:vAlign w:val="center"/>
          </w:tcPr>
          <w:p w14:paraId="495FA502" w14:textId="104B7B6D"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33691124</w:t>
            </w:r>
          </w:p>
        </w:tc>
        <w:tc>
          <w:tcPr>
            <w:tcW w:w="2835" w:type="dxa"/>
            <w:vAlign w:val="center"/>
          </w:tcPr>
          <w:p w14:paraId="754A09A0" w14:textId="79F6CDE3"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Պիրանտել 125մգ/2.5մլ</w:t>
            </w:r>
          </w:p>
        </w:tc>
        <w:tc>
          <w:tcPr>
            <w:tcW w:w="851" w:type="dxa"/>
          </w:tcPr>
          <w:p w14:paraId="34603F67" w14:textId="77777777" w:rsidR="00501129" w:rsidRPr="00A71D81" w:rsidRDefault="00501129" w:rsidP="00501129">
            <w:pPr>
              <w:jc w:val="center"/>
              <w:rPr>
                <w:rFonts w:ascii="GHEA Grapalat" w:hAnsi="GHEA Grapalat"/>
                <w:sz w:val="20"/>
              </w:rPr>
            </w:pPr>
          </w:p>
        </w:tc>
        <w:tc>
          <w:tcPr>
            <w:tcW w:w="2410" w:type="dxa"/>
            <w:vAlign w:val="center"/>
          </w:tcPr>
          <w:p w14:paraId="6B6D2B0E" w14:textId="796D3105" w:rsidR="00501129" w:rsidRPr="00FC5DF0" w:rsidRDefault="00501129" w:rsidP="00501129">
            <w:pPr>
              <w:jc w:val="center"/>
              <w:rPr>
                <w:rFonts w:ascii="GHEA Grapalat" w:hAnsi="GHEA Grapalat"/>
                <w:i/>
                <w:sz w:val="14"/>
              </w:rPr>
            </w:pPr>
            <w:r>
              <w:rPr>
                <w:rFonts w:ascii="GHEA Grapalat" w:hAnsi="GHEA Grapalat"/>
                <w:color w:val="000000"/>
                <w:sz w:val="16"/>
                <w:szCs w:val="16"/>
              </w:rPr>
              <w:t>Պիրանտել 125մգ/2.5մլ</w:t>
            </w:r>
          </w:p>
        </w:tc>
        <w:tc>
          <w:tcPr>
            <w:tcW w:w="1025" w:type="dxa"/>
            <w:vAlign w:val="center"/>
          </w:tcPr>
          <w:p w14:paraId="5619B3B7" w14:textId="2E07E8D6"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33106898" w14:textId="646A0663" w:rsidR="00501129" w:rsidRPr="00764DFF" w:rsidRDefault="00501129" w:rsidP="00501129">
            <w:pPr>
              <w:jc w:val="center"/>
              <w:rPr>
                <w:rFonts w:ascii="GHEA Grapalat" w:hAnsi="GHEA Grapalat"/>
                <w:i/>
                <w:sz w:val="20"/>
              </w:rPr>
            </w:pPr>
          </w:p>
        </w:tc>
        <w:tc>
          <w:tcPr>
            <w:tcW w:w="1077" w:type="dxa"/>
            <w:gridSpan w:val="2"/>
          </w:tcPr>
          <w:p w14:paraId="17896564" w14:textId="77777777" w:rsidR="00501129" w:rsidRPr="00A71D81" w:rsidRDefault="00501129" w:rsidP="00501129">
            <w:pPr>
              <w:jc w:val="center"/>
              <w:rPr>
                <w:rFonts w:ascii="GHEA Grapalat" w:hAnsi="GHEA Grapalat"/>
                <w:sz w:val="20"/>
              </w:rPr>
            </w:pPr>
          </w:p>
        </w:tc>
        <w:tc>
          <w:tcPr>
            <w:tcW w:w="1073" w:type="dxa"/>
            <w:vAlign w:val="center"/>
          </w:tcPr>
          <w:p w14:paraId="0A2490C8" w14:textId="12529AE3"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916" w:type="dxa"/>
          </w:tcPr>
          <w:p w14:paraId="0D035C76" w14:textId="3CE3828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4FED802" w14:textId="4A5BAD4E"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1229" w:type="dxa"/>
          </w:tcPr>
          <w:p w14:paraId="4FB1A6F5" w14:textId="4CB56D0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AFCCFAE" w14:textId="77777777" w:rsidTr="00501129">
        <w:trPr>
          <w:trHeight w:val="1414"/>
        </w:trPr>
        <w:tc>
          <w:tcPr>
            <w:tcW w:w="723" w:type="dxa"/>
            <w:vAlign w:val="center"/>
          </w:tcPr>
          <w:p w14:paraId="4A8408F6" w14:textId="73C5C63A"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11</w:t>
            </w:r>
          </w:p>
        </w:tc>
        <w:tc>
          <w:tcPr>
            <w:tcW w:w="1275" w:type="dxa"/>
            <w:vAlign w:val="center"/>
          </w:tcPr>
          <w:p w14:paraId="4658A07B" w14:textId="3ACAAEB5"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33651111</w:t>
            </w:r>
          </w:p>
        </w:tc>
        <w:tc>
          <w:tcPr>
            <w:tcW w:w="2835" w:type="dxa"/>
            <w:vAlign w:val="center"/>
          </w:tcPr>
          <w:p w14:paraId="511163BA" w14:textId="5D7D82B3"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 xml:space="preserve">Ամօքսիցիլին 125մգ/5մլ </w:t>
            </w:r>
          </w:p>
        </w:tc>
        <w:tc>
          <w:tcPr>
            <w:tcW w:w="851" w:type="dxa"/>
          </w:tcPr>
          <w:p w14:paraId="232BB6A1" w14:textId="77777777" w:rsidR="00501129" w:rsidRPr="00A71D81" w:rsidRDefault="00501129" w:rsidP="00501129">
            <w:pPr>
              <w:jc w:val="center"/>
              <w:rPr>
                <w:rFonts w:ascii="GHEA Grapalat" w:hAnsi="GHEA Grapalat"/>
                <w:sz w:val="20"/>
              </w:rPr>
            </w:pPr>
          </w:p>
        </w:tc>
        <w:tc>
          <w:tcPr>
            <w:tcW w:w="2410" w:type="dxa"/>
            <w:vAlign w:val="center"/>
          </w:tcPr>
          <w:p w14:paraId="5F0A1315" w14:textId="6CFE7F4E" w:rsidR="00501129" w:rsidRPr="00FC5DF0" w:rsidRDefault="00501129" w:rsidP="00501129">
            <w:pPr>
              <w:jc w:val="center"/>
              <w:rPr>
                <w:rFonts w:ascii="GHEA Grapalat" w:hAnsi="GHEA Grapalat"/>
                <w:i/>
                <w:sz w:val="14"/>
              </w:rPr>
            </w:pPr>
            <w:r>
              <w:rPr>
                <w:rFonts w:ascii="GHEA Grapalat" w:hAnsi="GHEA Grapalat"/>
                <w:color w:val="000000"/>
                <w:sz w:val="16"/>
                <w:szCs w:val="16"/>
              </w:rPr>
              <w:t xml:space="preserve">Ամօքսիցիլին 125մգ/5մլ </w:t>
            </w:r>
          </w:p>
        </w:tc>
        <w:tc>
          <w:tcPr>
            <w:tcW w:w="1025" w:type="dxa"/>
          </w:tcPr>
          <w:p w14:paraId="208AE93E" w14:textId="33E59A11" w:rsidR="00501129" w:rsidRPr="00764DFF" w:rsidRDefault="00501129" w:rsidP="00501129">
            <w:pPr>
              <w:jc w:val="center"/>
              <w:rPr>
                <w:rFonts w:ascii="GHEA Grapalat" w:hAnsi="GHEA Grapalat"/>
                <w:i/>
                <w:sz w:val="20"/>
              </w:rPr>
            </w:pPr>
            <w:r w:rsidRPr="0072393E">
              <w:rPr>
                <w:rFonts w:ascii="GHEA Grapalat" w:hAnsi="GHEA Grapalat"/>
                <w:color w:val="000000"/>
                <w:sz w:val="16"/>
                <w:szCs w:val="16"/>
              </w:rPr>
              <w:t>ֆլակոն</w:t>
            </w:r>
          </w:p>
        </w:tc>
        <w:tc>
          <w:tcPr>
            <w:tcW w:w="882" w:type="dxa"/>
            <w:vAlign w:val="bottom"/>
          </w:tcPr>
          <w:p w14:paraId="0C22B67C" w14:textId="528401C5" w:rsidR="00501129" w:rsidRPr="00764DFF" w:rsidRDefault="00501129" w:rsidP="00501129">
            <w:pPr>
              <w:jc w:val="center"/>
              <w:rPr>
                <w:rFonts w:ascii="GHEA Grapalat" w:hAnsi="GHEA Grapalat"/>
                <w:i/>
                <w:sz w:val="20"/>
              </w:rPr>
            </w:pPr>
          </w:p>
        </w:tc>
        <w:tc>
          <w:tcPr>
            <w:tcW w:w="1077" w:type="dxa"/>
            <w:gridSpan w:val="2"/>
          </w:tcPr>
          <w:p w14:paraId="2ABF670C" w14:textId="77777777" w:rsidR="00501129" w:rsidRPr="00A71D81" w:rsidRDefault="00501129" w:rsidP="00501129">
            <w:pPr>
              <w:jc w:val="center"/>
              <w:rPr>
                <w:rFonts w:ascii="GHEA Grapalat" w:hAnsi="GHEA Grapalat"/>
                <w:sz w:val="20"/>
              </w:rPr>
            </w:pPr>
          </w:p>
        </w:tc>
        <w:tc>
          <w:tcPr>
            <w:tcW w:w="1073" w:type="dxa"/>
            <w:vAlign w:val="center"/>
          </w:tcPr>
          <w:p w14:paraId="20BD66F5" w14:textId="060CC13F"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916" w:type="dxa"/>
          </w:tcPr>
          <w:p w14:paraId="0BE11373" w14:textId="6B9EF88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4B3DF52" w14:textId="3A1474C9"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1229" w:type="dxa"/>
          </w:tcPr>
          <w:p w14:paraId="138B1DA4" w14:textId="0F0F624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5355109" w14:textId="77777777" w:rsidTr="00501129">
        <w:tc>
          <w:tcPr>
            <w:tcW w:w="723" w:type="dxa"/>
            <w:vAlign w:val="center"/>
          </w:tcPr>
          <w:p w14:paraId="377FAD1B" w14:textId="4A903663"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12</w:t>
            </w:r>
          </w:p>
        </w:tc>
        <w:tc>
          <w:tcPr>
            <w:tcW w:w="1275" w:type="dxa"/>
            <w:vAlign w:val="center"/>
          </w:tcPr>
          <w:p w14:paraId="3820BFFF" w14:textId="0C9D32BE"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33651111</w:t>
            </w:r>
          </w:p>
        </w:tc>
        <w:tc>
          <w:tcPr>
            <w:tcW w:w="2835" w:type="dxa"/>
            <w:vAlign w:val="center"/>
          </w:tcPr>
          <w:p w14:paraId="5B7275A6" w14:textId="6C1D3360"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 xml:space="preserve">Ամօքսիցիլին 250մգ/5մլ </w:t>
            </w:r>
          </w:p>
        </w:tc>
        <w:tc>
          <w:tcPr>
            <w:tcW w:w="851" w:type="dxa"/>
          </w:tcPr>
          <w:p w14:paraId="51183D3E" w14:textId="77777777" w:rsidR="00501129" w:rsidRPr="00A71D81" w:rsidRDefault="00501129" w:rsidP="00501129">
            <w:pPr>
              <w:jc w:val="center"/>
              <w:rPr>
                <w:rFonts w:ascii="GHEA Grapalat" w:hAnsi="GHEA Grapalat"/>
                <w:sz w:val="20"/>
              </w:rPr>
            </w:pPr>
          </w:p>
        </w:tc>
        <w:tc>
          <w:tcPr>
            <w:tcW w:w="2410" w:type="dxa"/>
            <w:vAlign w:val="center"/>
          </w:tcPr>
          <w:p w14:paraId="29F2487E" w14:textId="7A66C227" w:rsidR="00501129" w:rsidRPr="00FC5DF0" w:rsidRDefault="00501129" w:rsidP="00501129">
            <w:pPr>
              <w:jc w:val="center"/>
              <w:rPr>
                <w:rFonts w:ascii="GHEA Grapalat" w:hAnsi="GHEA Grapalat"/>
                <w:i/>
                <w:sz w:val="14"/>
              </w:rPr>
            </w:pPr>
            <w:r>
              <w:rPr>
                <w:rFonts w:ascii="GHEA Grapalat" w:hAnsi="GHEA Grapalat"/>
                <w:color w:val="000000"/>
                <w:sz w:val="16"/>
                <w:szCs w:val="16"/>
              </w:rPr>
              <w:t xml:space="preserve">Ամօքսիցիլին 250մգ/5մլ </w:t>
            </w:r>
          </w:p>
        </w:tc>
        <w:tc>
          <w:tcPr>
            <w:tcW w:w="1025" w:type="dxa"/>
          </w:tcPr>
          <w:p w14:paraId="4ED3E2DD" w14:textId="5E600A0B" w:rsidR="00501129" w:rsidRPr="00764DFF" w:rsidRDefault="00501129" w:rsidP="00501129">
            <w:pPr>
              <w:jc w:val="center"/>
              <w:rPr>
                <w:rFonts w:ascii="GHEA Grapalat" w:hAnsi="GHEA Grapalat"/>
                <w:i/>
                <w:sz w:val="20"/>
              </w:rPr>
            </w:pPr>
            <w:r w:rsidRPr="0072393E">
              <w:rPr>
                <w:rFonts w:ascii="GHEA Grapalat" w:hAnsi="GHEA Grapalat"/>
                <w:color w:val="000000"/>
                <w:sz w:val="16"/>
                <w:szCs w:val="16"/>
              </w:rPr>
              <w:t>ֆլակոն</w:t>
            </w:r>
          </w:p>
        </w:tc>
        <w:tc>
          <w:tcPr>
            <w:tcW w:w="882" w:type="dxa"/>
            <w:vAlign w:val="bottom"/>
          </w:tcPr>
          <w:p w14:paraId="31B31100" w14:textId="2D44BB6F" w:rsidR="00501129" w:rsidRPr="00764DFF" w:rsidRDefault="00501129" w:rsidP="00501129">
            <w:pPr>
              <w:jc w:val="center"/>
              <w:rPr>
                <w:rFonts w:ascii="GHEA Grapalat" w:hAnsi="GHEA Grapalat"/>
                <w:i/>
                <w:sz w:val="20"/>
              </w:rPr>
            </w:pPr>
          </w:p>
        </w:tc>
        <w:tc>
          <w:tcPr>
            <w:tcW w:w="1077" w:type="dxa"/>
            <w:gridSpan w:val="2"/>
          </w:tcPr>
          <w:p w14:paraId="3DA0093D" w14:textId="77777777" w:rsidR="00501129" w:rsidRPr="00A71D81" w:rsidRDefault="00501129" w:rsidP="00501129">
            <w:pPr>
              <w:jc w:val="center"/>
              <w:rPr>
                <w:rFonts w:ascii="GHEA Grapalat" w:hAnsi="GHEA Grapalat"/>
                <w:sz w:val="20"/>
              </w:rPr>
            </w:pPr>
          </w:p>
        </w:tc>
        <w:tc>
          <w:tcPr>
            <w:tcW w:w="1073" w:type="dxa"/>
            <w:vAlign w:val="center"/>
          </w:tcPr>
          <w:p w14:paraId="0D7CD1C4" w14:textId="325E4C01"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916" w:type="dxa"/>
          </w:tcPr>
          <w:p w14:paraId="3F8F33A4" w14:textId="7BC24F6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73BCE32E" w14:textId="3DD108A1"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1229" w:type="dxa"/>
          </w:tcPr>
          <w:p w14:paraId="30645C4A" w14:textId="465438A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012B12E3" w14:textId="77777777" w:rsidTr="00501129">
        <w:tc>
          <w:tcPr>
            <w:tcW w:w="723" w:type="dxa"/>
            <w:vAlign w:val="center"/>
          </w:tcPr>
          <w:p w14:paraId="1148465D" w14:textId="5EB9B915"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13</w:t>
            </w:r>
          </w:p>
        </w:tc>
        <w:tc>
          <w:tcPr>
            <w:tcW w:w="1275" w:type="dxa"/>
            <w:vAlign w:val="center"/>
          </w:tcPr>
          <w:p w14:paraId="1CC01469" w14:textId="05B06676"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33651112</w:t>
            </w:r>
          </w:p>
        </w:tc>
        <w:tc>
          <w:tcPr>
            <w:tcW w:w="2835" w:type="dxa"/>
            <w:vAlign w:val="center"/>
          </w:tcPr>
          <w:p w14:paraId="0FDBC395" w14:textId="02CD3881"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Ամօքսիցիլին/քլավուլանաթթու 250/62.5</w:t>
            </w:r>
          </w:p>
        </w:tc>
        <w:tc>
          <w:tcPr>
            <w:tcW w:w="851" w:type="dxa"/>
          </w:tcPr>
          <w:p w14:paraId="7CEAF0E2" w14:textId="77777777" w:rsidR="00501129" w:rsidRPr="00A71D81" w:rsidRDefault="00501129" w:rsidP="00501129">
            <w:pPr>
              <w:jc w:val="center"/>
              <w:rPr>
                <w:rFonts w:ascii="GHEA Grapalat" w:hAnsi="GHEA Grapalat"/>
                <w:sz w:val="20"/>
              </w:rPr>
            </w:pPr>
          </w:p>
        </w:tc>
        <w:tc>
          <w:tcPr>
            <w:tcW w:w="2410" w:type="dxa"/>
            <w:vAlign w:val="center"/>
          </w:tcPr>
          <w:p w14:paraId="5C28126C" w14:textId="533344E2" w:rsidR="00501129" w:rsidRPr="00FC5DF0" w:rsidRDefault="00501129" w:rsidP="00501129">
            <w:pPr>
              <w:jc w:val="center"/>
              <w:rPr>
                <w:rFonts w:ascii="GHEA Grapalat" w:hAnsi="GHEA Grapalat"/>
                <w:i/>
                <w:sz w:val="14"/>
              </w:rPr>
            </w:pPr>
            <w:r>
              <w:rPr>
                <w:rFonts w:ascii="GHEA Grapalat" w:hAnsi="GHEA Grapalat"/>
                <w:color w:val="000000"/>
                <w:sz w:val="16"/>
                <w:szCs w:val="16"/>
              </w:rPr>
              <w:t>Ամօքսիցիլին/քլավուլանաթթու 250/62.5</w:t>
            </w:r>
          </w:p>
        </w:tc>
        <w:tc>
          <w:tcPr>
            <w:tcW w:w="1025" w:type="dxa"/>
            <w:vAlign w:val="center"/>
          </w:tcPr>
          <w:p w14:paraId="0857B10C" w14:textId="0DE826F3" w:rsidR="00501129" w:rsidRPr="00764DFF" w:rsidRDefault="00501129" w:rsidP="00501129">
            <w:pPr>
              <w:jc w:val="center"/>
              <w:rPr>
                <w:rFonts w:ascii="GHEA Grapalat" w:hAnsi="GHEA Grapalat"/>
                <w:i/>
                <w:sz w:val="20"/>
              </w:rPr>
            </w:pPr>
            <w:r>
              <w:rPr>
                <w:rFonts w:ascii="GHEA Grapalat" w:hAnsi="GHEA Grapalat"/>
                <w:color w:val="000000"/>
                <w:sz w:val="16"/>
                <w:szCs w:val="16"/>
              </w:rPr>
              <w:t>տուփ</w:t>
            </w:r>
          </w:p>
        </w:tc>
        <w:tc>
          <w:tcPr>
            <w:tcW w:w="882" w:type="dxa"/>
            <w:vAlign w:val="bottom"/>
          </w:tcPr>
          <w:p w14:paraId="272FDDD8" w14:textId="40D75522" w:rsidR="00501129" w:rsidRPr="00764DFF" w:rsidRDefault="00501129" w:rsidP="00501129">
            <w:pPr>
              <w:jc w:val="center"/>
              <w:rPr>
                <w:rFonts w:ascii="GHEA Grapalat" w:hAnsi="GHEA Grapalat"/>
                <w:i/>
                <w:sz w:val="20"/>
              </w:rPr>
            </w:pPr>
          </w:p>
        </w:tc>
        <w:tc>
          <w:tcPr>
            <w:tcW w:w="1077" w:type="dxa"/>
            <w:gridSpan w:val="2"/>
          </w:tcPr>
          <w:p w14:paraId="725E820E" w14:textId="77777777" w:rsidR="00501129" w:rsidRPr="00A71D81" w:rsidRDefault="00501129" w:rsidP="00501129">
            <w:pPr>
              <w:jc w:val="center"/>
              <w:rPr>
                <w:rFonts w:ascii="GHEA Grapalat" w:hAnsi="GHEA Grapalat"/>
                <w:sz w:val="20"/>
              </w:rPr>
            </w:pPr>
          </w:p>
        </w:tc>
        <w:tc>
          <w:tcPr>
            <w:tcW w:w="1073" w:type="dxa"/>
            <w:vAlign w:val="center"/>
          </w:tcPr>
          <w:p w14:paraId="48DCDC92" w14:textId="66968C17"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916" w:type="dxa"/>
          </w:tcPr>
          <w:p w14:paraId="2EB04414" w14:textId="6F785BF9"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B3089CF" w14:textId="1744D884"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1229" w:type="dxa"/>
          </w:tcPr>
          <w:p w14:paraId="50239C2C" w14:textId="557DE264"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9A83A0C" w14:textId="77777777" w:rsidTr="00501129">
        <w:tc>
          <w:tcPr>
            <w:tcW w:w="723" w:type="dxa"/>
            <w:vAlign w:val="center"/>
          </w:tcPr>
          <w:p w14:paraId="5C22E8A6" w14:textId="562C7A60"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14</w:t>
            </w:r>
          </w:p>
        </w:tc>
        <w:tc>
          <w:tcPr>
            <w:tcW w:w="1275" w:type="dxa"/>
            <w:vAlign w:val="center"/>
          </w:tcPr>
          <w:p w14:paraId="42441061" w14:textId="5B5782A0"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33651112</w:t>
            </w:r>
          </w:p>
        </w:tc>
        <w:tc>
          <w:tcPr>
            <w:tcW w:w="2835" w:type="dxa"/>
            <w:vAlign w:val="center"/>
          </w:tcPr>
          <w:p w14:paraId="48353E8B" w14:textId="3223F546"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Ամօքսիցիլին/քլավուլանաթթու 125/31.25</w:t>
            </w:r>
          </w:p>
        </w:tc>
        <w:tc>
          <w:tcPr>
            <w:tcW w:w="851" w:type="dxa"/>
          </w:tcPr>
          <w:p w14:paraId="3DAD2427" w14:textId="77777777" w:rsidR="00501129" w:rsidRPr="00A71D81" w:rsidRDefault="00501129" w:rsidP="00501129">
            <w:pPr>
              <w:jc w:val="center"/>
              <w:rPr>
                <w:rFonts w:ascii="GHEA Grapalat" w:hAnsi="GHEA Grapalat"/>
                <w:sz w:val="20"/>
              </w:rPr>
            </w:pPr>
          </w:p>
        </w:tc>
        <w:tc>
          <w:tcPr>
            <w:tcW w:w="2410" w:type="dxa"/>
            <w:vAlign w:val="center"/>
          </w:tcPr>
          <w:p w14:paraId="3650B4D9" w14:textId="70E66F89" w:rsidR="00501129" w:rsidRPr="00FC5DF0" w:rsidRDefault="00501129" w:rsidP="00501129">
            <w:pPr>
              <w:jc w:val="center"/>
              <w:rPr>
                <w:rFonts w:ascii="GHEA Grapalat" w:hAnsi="GHEA Grapalat"/>
                <w:i/>
                <w:sz w:val="14"/>
              </w:rPr>
            </w:pPr>
            <w:r>
              <w:rPr>
                <w:rFonts w:ascii="GHEA Grapalat" w:hAnsi="GHEA Grapalat"/>
                <w:color w:val="000000"/>
                <w:sz w:val="16"/>
                <w:szCs w:val="16"/>
              </w:rPr>
              <w:t>Ամօքսիցիլին/քլավուլանաթթու 125/31.25</w:t>
            </w:r>
          </w:p>
        </w:tc>
        <w:tc>
          <w:tcPr>
            <w:tcW w:w="1025" w:type="dxa"/>
            <w:vAlign w:val="center"/>
          </w:tcPr>
          <w:p w14:paraId="5136CA03" w14:textId="70B150A0" w:rsidR="00501129" w:rsidRPr="00764DFF" w:rsidRDefault="00501129" w:rsidP="00501129">
            <w:pPr>
              <w:jc w:val="center"/>
              <w:rPr>
                <w:rFonts w:ascii="GHEA Grapalat" w:hAnsi="GHEA Grapalat"/>
                <w:i/>
                <w:sz w:val="20"/>
              </w:rPr>
            </w:pPr>
            <w:r>
              <w:rPr>
                <w:rFonts w:ascii="GHEA Grapalat" w:hAnsi="GHEA Grapalat"/>
                <w:color w:val="000000"/>
                <w:sz w:val="16"/>
                <w:szCs w:val="16"/>
              </w:rPr>
              <w:t>տուփ</w:t>
            </w:r>
          </w:p>
        </w:tc>
        <w:tc>
          <w:tcPr>
            <w:tcW w:w="882" w:type="dxa"/>
            <w:vAlign w:val="bottom"/>
          </w:tcPr>
          <w:p w14:paraId="3DF0C57C" w14:textId="1FE9E1F4" w:rsidR="00501129" w:rsidRPr="00764DFF" w:rsidRDefault="00501129" w:rsidP="00501129">
            <w:pPr>
              <w:jc w:val="center"/>
              <w:rPr>
                <w:rFonts w:ascii="GHEA Grapalat" w:hAnsi="GHEA Grapalat"/>
                <w:i/>
                <w:sz w:val="20"/>
              </w:rPr>
            </w:pPr>
          </w:p>
        </w:tc>
        <w:tc>
          <w:tcPr>
            <w:tcW w:w="1077" w:type="dxa"/>
            <w:gridSpan w:val="2"/>
          </w:tcPr>
          <w:p w14:paraId="58D4EB34" w14:textId="77777777" w:rsidR="00501129" w:rsidRPr="00A71D81" w:rsidRDefault="00501129" w:rsidP="00501129">
            <w:pPr>
              <w:jc w:val="center"/>
              <w:rPr>
                <w:rFonts w:ascii="GHEA Grapalat" w:hAnsi="GHEA Grapalat"/>
                <w:sz w:val="20"/>
              </w:rPr>
            </w:pPr>
          </w:p>
        </w:tc>
        <w:tc>
          <w:tcPr>
            <w:tcW w:w="1073" w:type="dxa"/>
            <w:vAlign w:val="center"/>
          </w:tcPr>
          <w:p w14:paraId="1D949220" w14:textId="3889445E"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916" w:type="dxa"/>
          </w:tcPr>
          <w:p w14:paraId="7B501CD4" w14:textId="41313A6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4B6EE348" w14:textId="4732F321"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1229" w:type="dxa"/>
          </w:tcPr>
          <w:p w14:paraId="78121B24" w14:textId="4617171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2FF35AB6" w14:textId="77777777" w:rsidTr="00501129">
        <w:tc>
          <w:tcPr>
            <w:tcW w:w="723" w:type="dxa"/>
            <w:vAlign w:val="center"/>
          </w:tcPr>
          <w:p w14:paraId="6F8369CA" w14:textId="03CD75D6"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15</w:t>
            </w:r>
          </w:p>
        </w:tc>
        <w:tc>
          <w:tcPr>
            <w:tcW w:w="1275" w:type="dxa"/>
            <w:vAlign w:val="center"/>
          </w:tcPr>
          <w:p w14:paraId="1F7E4D11" w14:textId="473B1216"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33651117</w:t>
            </w:r>
          </w:p>
        </w:tc>
        <w:tc>
          <w:tcPr>
            <w:tcW w:w="2835" w:type="dxa"/>
            <w:vAlign w:val="center"/>
          </w:tcPr>
          <w:p w14:paraId="4B5F4131" w14:textId="1FA094D8"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Ցեֆիքսիմ 60մլ  100մգ/5մլ</w:t>
            </w:r>
          </w:p>
        </w:tc>
        <w:tc>
          <w:tcPr>
            <w:tcW w:w="851" w:type="dxa"/>
          </w:tcPr>
          <w:p w14:paraId="2054E199" w14:textId="77777777" w:rsidR="00501129" w:rsidRPr="00A71D81" w:rsidRDefault="00501129" w:rsidP="00501129">
            <w:pPr>
              <w:jc w:val="center"/>
              <w:rPr>
                <w:rFonts w:ascii="GHEA Grapalat" w:hAnsi="GHEA Grapalat"/>
                <w:sz w:val="20"/>
              </w:rPr>
            </w:pPr>
          </w:p>
        </w:tc>
        <w:tc>
          <w:tcPr>
            <w:tcW w:w="2410" w:type="dxa"/>
            <w:vAlign w:val="center"/>
          </w:tcPr>
          <w:p w14:paraId="735F7A87" w14:textId="5351C804" w:rsidR="00501129" w:rsidRPr="00FC5DF0" w:rsidRDefault="00501129" w:rsidP="00501129">
            <w:pPr>
              <w:jc w:val="center"/>
              <w:rPr>
                <w:rFonts w:ascii="GHEA Grapalat" w:hAnsi="GHEA Grapalat"/>
                <w:i/>
                <w:sz w:val="14"/>
              </w:rPr>
            </w:pPr>
            <w:r>
              <w:rPr>
                <w:rFonts w:ascii="GHEA Grapalat" w:hAnsi="GHEA Grapalat"/>
                <w:color w:val="000000"/>
                <w:sz w:val="16"/>
                <w:szCs w:val="16"/>
              </w:rPr>
              <w:t>Ցեֆիքսիմ 60մլ  100մգ/5մլ</w:t>
            </w:r>
          </w:p>
        </w:tc>
        <w:tc>
          <w:tcPr>
            <w:tcW w:w="1025" w:type="dxa"/>
            <w:vAlign w:val="center"/>
          </w:tcPr>
          <w:p w14:paraId="30EC85FA" w14:textId="074B1182" w:rsidR="00501129" w:rsidRPr="00764DFF" w:rsidRDefault="00501129" w:rsidP="00501129">
            <w:pPr>
              <w:jc w:val="center"/>
              <w:rPr>
                <w:rFonts w:ascii="GHEA Grapalat" w:hAnsi="GHEA Grapalat"/>
                <w:i/>
                <w:sz w:val="20"/>
              </w:rPr>
            </w:pPr>
            <w:r w:rsidRPr="0072393E">
              <w:rPr>
                <w:rFonts w:ascii="GHEA Grapalat" w:hAnsi="GHEA Grapalat"/>
                <w:color w:val="000000"/>
                <w:sz w:val="16"/>
                <w:szCs w:val="16"/>
              </w:rPr>
              <w:t>ֆլակոն</w:t>
            </w:r>
          </w:p>
        </w:tc>
        <w:tc>
          <w:tcPr>
            <w:tcW w:w="882" w:type="dxa"/>
            <w:vAlign w:val="bottom"/>
          </w:tcPr>
          <w:p w14:paraId="7CDCA840" w14:textId="6A8E16FE" w:rsidR="00501129" w:rsidRPr="00764DFF" w:rsidRDefault="00501129" w:rsidP="00501129">
            <w:pPr>
              <w:jc w:val="center"/>
              <w:rPr>
                <w:rFonts w:ascii="GHEA Grapalat" w:hAnsi="GHEA Grapalat"/>
                <w:i/>
                <w:sz w:val="20"/>
              </w:rPr>
            </w:pPr>
          </w:p>
        </w:tc>
        <w:tc>
          <w:tcPr>
            <w:tcW w:w="1077" w:type="dxa"/>
            <w:gridSpan w:val="2"/>
          </w:tcPr>
          <w:p w14:paraId="382F96B0" w14:textId="77777777" w:rsidR="00501129" w:rsidRPr="00A71D81" w:rsidRDefault="00501129" w:rsidP="00501129">
            <w:pPr>
              <w:jc w:val="center"/>
              <w:rPr>
                <w:rFonts w:ascii="GHEA Grapalat" w:hAnsi="GHEA Grapalat"/>
                <w:sz w:val="20"/>
              </w:rPr>
            </w:pPr>
          </w:p>
        </w:tc>
        <w:tc>
          <w:tcPr>
            <w:tcW w:w="1073" w:type="dxa"/>
            <w:vAlign w:val="center"/>
          </w:tcPr>
          <w:p w14:paraId="6444E1A8" w14:textId="0510A737"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916" w:type="dxa"/>
          </w:tcPr>
          <w:p w14:paraId="14B4A619" w14:textId="50F80F7E"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7154BD7C" w14:textId="08A61527"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1229" w:type="dxa"/>
          </w:tcPr>
          <w:p w14:paraId="5AF624EC" w14:textId="272AD0A5"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C33ED83" w14:textId="77777777" w:rsidTr="00501129">
        <w:tc>
          <w:tcPr>
            <w:tcW w:w="723" w:type="dxa"/>
            <w:vAlign w:val="center"/>
          </w:tcPr>
          <w:p w14:paraId="0F5B193A" w14:textId="187EEA8B"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16</w:t>
            </w:r>
          </w:p>
        </w:tc>
        <w:tc>
          <w:tcPr>
            <w:tcW w:w="1275" w:type="dxa"/>
            <w:vAlign w:val="center"/>
          </w:tcPr>
          <w:p w14:paraId="34E38B62" w14:textId="4031A74A"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33651117</w:t>
            </w:r>
          </w:p>
        </w:tc>
        <w:tc>
          <w:tcPr>
            <w:tcW w:w="2835" w:type="dxa"/>
            <w:vAlign w:val="center"/>
          </w:tcPr>
          <w:p w14:paraId="1866EE42" w14:textId="7A09AF99"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Ցեֆիքսիմ 100մլ  100մգ/5մլ</w:t>
            </w:r>
          </w:p>
        </w:tc>
        <w:tc>
          <w:tcPr>
            <w:tcW w:w="851" w:type="dxa"/>
          </w:tcPr>
          <w:p w14:paraId="3FCF05EC" w14:textId="77777777" w:rsidR="00501129" w:rsidRPr="00A71D81" w:rsidRDefault="00501129" w:rsidP="00501129">
            <w:pPr>
              <w:jc w:val="center"/>
              <w:rPr>
                <w:rFonts w:ascii="GHEA Grapalat" w:hAnsi="GHEA Grapalat"/>
                <w:sz w:val="20"/>
              </w:rPr>
            </w:pPr>
          </w:p>
        </w:tc>
        <w:tc>
          <w:tcPr>
            <w:tcW w:w="2410" w:type="dxa"/>
            <w:vAlign w:val="center"/>
          </w:tcPr>
          <w:p w14:paraId="042309D0" w14:textId="03731501" w:rsidR="00501129" w:rsidRPr="00FC5DF0" w:rsidRDefault="00501129" w:rsidP="00501129">
            <w:pPr>
              <w:jc w:val="center"/>
              <w:rPr>
                <w:rFonts w:ascii="GHEA Grapalat" w:hAnsi="GHEA Grapalat"/>
                <w:i/>
                <w:sz w:val="14"/>
              </w:rPr>
            </w:pPr>
            <w:r>
              <w:rPr>
                <w:rFonts w:ascii="GHEA Grapalat" w:hAnsi="GHEA Grapalat"/>
                <w:color w:val="000000"/>
                <w:sz w:val="16"/>
                <w:szCs w:val="16"/>
              </w:rPr>
              <w:t>Ցեֆիքսիմ 100մլ  100մգ/5մլ</w:t>
            </w:r>
          </w:p>
        </w:tc>
        <w:tc>
          <w:tcPr>
            <w:tcW w:w="1025" w:type="dxa"/>
            <w:vAlign w:val="center"/>
          </w:tcPr>
          <w:p w14:paraId="4F3C2EE7" w14:textId="123AEDC8" w:rsidR="00501129" w:rsidRPr="00764DFF" w:rsidRDefault="00501129" w:rsidP="00501129">
            <w:pPr>
              <w:jc w:val="center"/>
              <w:rPr>
                <w:rFonts w:ascii="GHEA Grapalat" w:hAnsi="GHEA Grapalat"/>
                <w:i/>
                <w:sz w:val="20"/>
              </w:rPr>
            </w:pPr>
            <w:r w:rsidRPr="0072393E">
              <w:rPr>
                <w:rFonts w:ascii="GHEA Grapalat" w:hAnsi="GHEA Grapalat"/>
                <w:color w:val="000000"/>
                <w:sz w:val="16"/>
                <w:szCs w:val="16"/>
              </w:rPr>
              <w:t>ֆլակոն</w:t>
            </w:r>
          </w:p>
        </w:tc>
        <w:tc>
          <w:tcPr>
            <w:tcW w:w="882" w:type="dxa"/>
            <w:vAlign w:val="bottom"/>
          </w:tcPr>
          <w:p w14:paraId="52E0328D" w14:textId="681507CE" w:rsidR="00501129" w:rsidRPr="00764DFF" w:rsidRDefault="00501129" w:rsidP="00501129">
            <w:pPr>
              <w:jc w:val="center"/>
              <w:rPr>
                <w:rFonts w:ascii="GHEA Grapalat" w:hAnsi="GHEA Grapalat"/>
                <w:i/>
                <w:sz w:val="20"/>
              </w:rPr>
            </w:pPr>
          </w:p>
        </w:tc>
        <w:tc>
          <w:tcPr>
            <w:tcW w:w="1077" w:type="dxa"/>
            <w:gridSpan w:val="2"/>
          </w:tcPr>
          <w:p w14:paraId="7E0034DE" w14:textId="77777777" w:rsidR="00501129" w:rsidRPr="00A71D81" w:rsidRDefault="00501129" w:rsidP="00501129">
            <w:pPr>
              <w:jc w:val="center"/>
              <w:rPr>
                <w:rFonts w:ascii="GHEA Grapalat" w:hAnsi="GHEA Grapalat"/>
                <w:sz w:val="20"/>
              </w:rPr>
            </w:pPr>
          </w:p>
        </w:tc>
        <w:tc>
          <w:tcPr>
            <w:tcW w:w="1073" w:type="dxa"/>
            <w:vAlign w:val="center"/>
          </w:tcPr>
          <w:p w14:paraId="06712B2C" w14:textId="6AEB8D05"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916" w:type="dxa"/>
          </w:tcPr>
          <w:p w14:paraId="68F92D32" w14:textId="5B32EDC3"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A47BD71" w14:textId="66863CAD" w:rsidR="00501129" w:rsidRPr="00B54C24" w:rsidRDefault="00501129" w:rsidP="00501129">
            <w:pPr>
              <w:jc w:val="center"/>
              <w:rPr>
                <w:rFonts w:ascii="GHEA Grapalat" w:hAnsi="GHEA Grapalat"/>
                <w:sz w:val="12"/>
              </w:rPr>
            </w:pPr>
            <w:r>
              <w:rPr>
                <w:rFonts w:ascii="GHEA Grapalat" w:hAnsi="GHEA Grapalat"/>
                <w:color w:val="000000"/>
                <w:sz w:val="16"/>
                <w:szCs w:val="16"/>
              </w:rPr>
              <w:t>5</w:t>
            </w:r>
          </w:p>
        </w:tc>
        <w:tc>
          <w:tcPr>
            <w:tcW w:w="1229" w:type="dxa"/>
          </w:tcPr>
          <w:p w14:paraId="6D3B6F91" w14:textId="15A89A29"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78F8F1B" w14:textId="77777777" w:rsidTr="00501129">
        <w:tc>
          <w:tcPr>
            <w:tcW w:w="723" w:type="dxa"/>
            <w:vAlign w:val="center"/>
          </w:tcPr>
          <w:p w14:paraId="67463EBE" w14:textId="73D4F282"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17</w:t>
            </w:r>
          </w:p>
        </w:tc>
        <w:tc>
          <w:tcPr>
            <w:tcW w:w="1275" w:type="dxa"/>
            <w:vAlign w:val="center"/>
          </w:tcPr>
          <w:p w14:paraId="0CE1FABC" w14:textId="4BEB9ECB"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33651118</w:t>
            </w:r>
          </w:p>
        </w:tc>
        <w:tc>
          <w:tcPr>
            <w:tcW w:w="2835" w:type="dxa"/>
            <w:vAlign w:val="center"/>
          </w:tcPr>
          <w:p w14:paraId="545CAD80" w14:textId="5647645A"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Ցեֆտրիաքսոն 1մգ</w:t>
            </w:r>
          </w:p>
        </w:tc>
        <w:tc>
          <w:tcPr>
            <w:tcW w:w="851" w:type="dxa"/>
          </w:tcPr>
          <w:p w14:paraId="0278F1FA" w14:textId="77777777" w:rsidR="00501129" w:rsidRPr="00A71D81" w:rsidRDefault="00501129" w:rsidP="00501129">
            <w:pPr>
              <w:jc w:val="center"/>
              <w:rPr>
                <w:rFonts w:ascii="GHEA Grapalat" w:hAnsi="GHEA Grapalat"/>
                <w:sz w:val="20"/>
              </w:rPr>
            </w:pPr>
          </w:p>
        </w:tc>
        <w:tc>
          <w:tcPr>
            <w:tcW w:w="2410" w:type="dxa"/>
            <w:vAlign w:val="center"/>
          </w:tcPr>
          <w:p w14:paraId="74E7BB90" w14:textId="70F968C7" w:rsidR="00501129" w:rsidRPr="00FC5DF0" w:rsidRDefault="00501129" w:rsidP="00501129">
            <w:pPr>
              <w:jc w:val="center"/>
              <w:rPr>
                <w:rFonts w:ascii="GHEA Grapalat" w:hAnsi="GHEA Grapalat"/>
                <w:i/>
                <w:sz w:val="14"/>
              </w:rPr>
            </w:pPr>
            <w:r>
              <w:rPr>
                <w:rFonts w:ascii="GHEA Grapalat" w:hAnsi="GHEA Grapalat"/>
                <w:color w:val="000000"/>
                <w:sz w:val="16"/>
                <w:szCs w:val="16"/>
              </w:rPr>
              <w:t>Ցեֆտրիաքսոն 1մգ</w:t>
            </w:r>
          </w:p>
        </w:tc>
        <w:tc>
          <w:tcPr>
            <w:tcW w:w="1025" w:type="dxa"/>
            <w:vAlign w:val="center"/>
          </w:tcPr>
          <w:p w14:paraId="791388E9" w14:textId="72186960"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7D783E50" w14:textId="09D95B81" w:rsidR="00501129" w:rsidRPr="00764DFF" w:rsidRDefault="00501129" w:rsidP="00501129">
            <w:pPr>
              <w:jc w:val="center"/>
              <w:rPr>
                <w:rFonts w:ascii="GHEA Grapalat" w:hAnsi="GHEA Grapalat"/>
                <w:i/>
                <w:sz w:val="20"/>
              </w:rPr>
            </w:pPr>
          </w:p>
        </w:tc>
        <w:tc>
          <w:tcPr>
            <w:tcW w:w="1077" w:type="dxa"/>
            <w:gridSpan w:val="2"/>
          </w:tcPr>
          <w:p w14:paraId="08FB8405" w14:textId="77777777" w:rsidR="00501129" w:rsidRPr="00A71D81" w:rsidRDefault="00501129" w:rsidP="00501129">
            <w:pPr>
              <w:jc w:val="center"/>
              <w:rPr>
                <w:rFonts w:ascii="GHEA Grapalat" w:hAnsi="GHEA Grapalat"/>
                <w:sz w:val="20"/>
              </w:rPr>
            </w:pPr>
          </w:p>
        </w:tc>
        <w:tc>
          <w:tcPr>
            <w:tcW w:w="1073" w:type="dxa"/>
            <w:vAlign w:val="center"/>
          </w:tcPr>
          <w:p w14:paraId="2B12C487" w14:textId="698DE0D1" w:rsidR="00501129" w:rsidRPr="00B54C24" w:rsidRDefault="00501129" w:rsidP="00501129">
            <w:pPr>
              <w:jc w:val="center"/>
              <w:rPr>
                <w:rFonts w:ascii="GHEA Grapalat" w:hAnsi="GHEA Grapalat"/>
                <w:sz w:val="12"/>
              </w:rPr>
            </w:pPr>
            <w:r>
              <w:rPr>
                <w:rFonts w:ascii="GHEA Grapalat" w:hAnsi="GHEA Grapalat"/>
                <w:color w:val="000000"/>
                <w:sz w:val="16"/>
                <w:szCs w:val="16"/>
              </w:rPr>
              <w:t>30</w:t>
            </w:r>
          </w:p>
        </w:tc>
        <w:tc>
          <w:tcPr>
            <w:tcW w:w="916" w:type="dxa"/>
          </w:tcPr>
          <w:p w14:paraId="34045828" w14:textId="29952A58"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25B6D40B" w14:textId="46D2ABF0" w:rsidR="00501129" w:rsidRPr="00B54C24" w:rsidRDefault="00501129" w:rsidP="00501129">
            <w:pPr>
              <w:jc w:val="center"/>
              <w:rPr>
                <w:rFonts w:ascii="GHEA Grapalat" w:hAnsi="GHEA Grapalat"/>
                <w:sz w:val="12"/>
              </w:rPr>
            </w:pPr>
            <w:r>
              <w:rPr>
                <w:rFonts w:ascii="GHEA Grapalat" w:hAnsi="GHEA Grapalat"/>
                <w:color w:val="000000"/>
                <w:sz w:val="16"/>
                <w:szCs w:val="16"/>
              </w:rPr>
              <w:t>30</w:t>
            </w:r>
          </w:p>
        </w:tc>
        <w:tc>
          <w:tcPr>
            <w:tcW w:w="1229" w:type="dxa"/>
          </w:tcPr>
          <w:p w14:paraId="71F177D8" w14:textId="219D0794"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33EF3AFF" w14:textId="77777777" w:rsidTr="00501129">
        <w:tc>
          <w:tcPr>
            <w:tcW w:w="723" w:type="dxa"/>
            <w:vAlign w:val="center"/>
          </w:tcPr>
          <w:p w14:paraId="30F9B238" w14:textId="7BD1E3B1"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18</w:t>
            </w:r>
          </w:p>
        </w:tc>
        <w:tc>
          <w:tcPr>
            <w:tcW w:w="1275" w:type="dxa"/>
            <w:vAlign w:val="center"/>
          </w:tcPr>
          <w:p w14:paraId="7636DD04" w14:textId="2937B494"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33651125</w:t>
            </w:r>
          </w:p>
        </w:tc>
        <w:tc>
          <w:tcPr>
            <w:tcW w:w="2835" w:type="dxa"/>
            <w:vAlign w:val="center"/>
          </w:tcPr>
          <w:p w14:paraId="31C9D804" w14:textId="6A8644E1"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Ազիթրոմիցին 100մգ/5մլ</w:t>
            </w:r>
          </w:p>
        </w:tc>
        <w:tc>
          <w:tcPr>
            <w:tcW w:w="851" w:type="dxa"/>
          </w:tcPr>
          <w:p w14:paraId="2770EB25" w14:textId="77777777" w:rsidR="00501129" w:rsidRPr="00A71D81" w:rsidRDefault="00501129" w:rsidP="00501129">
            <w:pPr>
              <w:jc w:val="center"/>
              <w:rPr>
                <w:rFonts w:ascii="GHEA Grapalat" w:hAnsi="GHEA Grapalat"/>
                <w:sz w:val="20"/>
              </w:rPr>
            </w:pPr>
          </w:p>
        </w:tc>
        <w:tc>
          <w:tcPr>
            <w:tcW w:w="2410" w:type="dxa"/>
            <w:vAlign w:val="center"/>
          </w:tcPr>
          <w:p w14:paraId="31F9AE2E" w14:textId="2B359AF2" w:rsidR="00501129" w:rsidRPr="00FC5DF0" w:rsidRDefault="00501129" w:rsidP="00501129">
            <w:pPr>
              <w:jc w:val="center"/>
              <w:rPr>
                <w:rFonts w:ascii="GHEA Grapalat" w:hAnsi="GHEA Grapalat"/>
                <w:i/>
                <w:sz w:val="14"/>
              </w:rPr>
            </w:pPr>
            <w:r>
              <w:rPr>
                <w:rFonts w:ascii="GHEA Grapalat" w:hAnsi="GHEA Grapalat"/>
                <w:color w:val="000000"/>
                <w:sz w:val="16"/>
                <w:szCs w:val="16"/>
              </w:rPr>
              <w:t>Ազիթրոմիցին 100մգ/5մլ</w:t>
            </w:r>
          </w:p>
        </w:tc>
        <w:tc>
          <w:tcPr>
            <w:tcW w:w="1025" w:type="dxa"/>
            <w:vAlign w:val="center"/>
          </w:tcPr>
          <w:p w14:paraId="529BD5FA" w14:textId="75E5BEB3"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3F6CCBA9" w14:textId="72982C64" w:rsidR="00501129" w:rsidRPr="00764DFF" w:rsidRDefault="00501129" w:rsidP="00501129">
            <w:pPr>
              <w:jc w:val="center"/>
              <w:rPr>
                <w:rFonts w:ascii="GHEA Grapalat" w:hAnsi="GHEA Grapalat"/>
                <w:i/>
                <w:sz w:val="20"/>
              </w:rPr>
            </w:pPr>
          </w:p>
        </w:tc>
        <w:tc>
          <w:tcPr>
            <w:tcW w:w="1077" w:type="dxa"/>
            <w:gridSpan w:val="2"/>
          </w:tcPr>
          <w:p w14:paraId="4BCDE531" w14:textId="77777777" w:rsidR="00501129" w:rsidRPr="00A71D81" w:rsidRDefault="00501129" w:rsidP="00501129">
            <w:pPr>
              <w:jc w:val="center"/>
              <w:rPr>
                <w:rFonts w:ascii="GHEA Grapalat" w:hAnsi="GHEA Grapalat"/>
                <w:sz w:val="20"/>
              </w:rPr>
            </w:pPr>
          </w:p>
        </w:tc>
        <w:tc>
          <w:tcPr>
            <w:tcW w:w="1073" w:type="dxa"/>
            <w:vAlign w:val="center"/>
          </w:tcPr>
          <w:p w14:paraId="26A80D64" w14:textId="02F69044" w:rsidR="00501129" w:rsidRPr="00B54C24" w:rsidRDefault="00501129" w:rsidP="00501129">
            <w:pPr>
              <w:jc w:val="center"/>
              <w:rPr>
                <w:rFonts w:ascii="GHEA Grapalat" w:hAnsi="GHEA Grapalat"/>
                <w:sz w:val="12"/>
              </w:rPr>
            </w:pPr>
            <w:r>
              <w:rPr>
                <w:rFonts w:ascii="GHEA Grapalat" w:hAnsi="GHEA Grapalat"/>
                <w:color w:val="000000"/>
                <w:sz w:val="16"/>
                <w:szCs w:val="16"/>
              </w:rPr>
              <w:t>10</w:t>
            </w:r>
          </w:p>
        </w:tc>
        <w:tc>
          <w:tcPr>
            <w:tcW w:w="916" w:type="dxa"/>
          </w:tcPr>
          <w:p w14:paraId="34DE57A0" w14:textId="218519CD"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0D47243" w14:textId="1B1AF007" w:rsidR="00501129" w:rsidRPr="00B54C24" w:rsidRDefault="00501129" w:rsidP="00501129">
            <w:pPr>
              <w:jc w:val="center"/>
              <w:rPr>
                <w:rFonts w:ascii="GHEA Grapalat" w:hAnsi="GHEA Grapalat"/>
                <w:sz w:val="12"/>
              </w:rPr>
            </w:pPr>
            <w:r>
              <w:rPr>
                <w:rFonts w:ascii="GHEA Grapalat" w:hAnsi="GHEA Grapalat"/>
                <w:color w:val="000000"/>
                <w:sz w:val="16"/>
                <w:szCs w:val="16"/>
              </w:rPr>
              <w:t>10</w:t>
            </w:r>
          </w:p>
        </w:tc>
        <w:tc>
          <w:tcPr>
            <w:tcW w:w="1229" w:type="dxa"/>
          </w:tcPr>
          <w:p w14:paraId="013045B7" w14:textId="3118D583"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61B4857" w14:textId="77777777" w:rsidTr="00501129">
        <w:tc>
          <w:tcPr>
            <w:tcW w:w="723" w:type="dxa"/>
            <w:vAlign w:val="center"/>
          </w:tcPr>
          <w:p w14:paraId="0FDAD5A3" w14:textId="5F23F6A5"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19</w:t>
            </w:r>
          </w:p>
        </w:tc>
        <w:tc>
          <w:tcPr>
            <w:tcW w:w="1275" w:type="dxa"/>
            <w:vAlign w:val="center"/>
          </w:tcPr>
          <w:p w14:paraId="59428091" w14:textId="59175BA5"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33651125</w:t>
            </w:r>
          </w:p>
        </w:tc>
        <w:tc>
          <w:tcPr>
            <w:tcW w:w="2835" w:type="dxa"/>
            <w:vAlign w:val="center"/>
          </w:tcPr>
          <w:p w14:paraId="674B16E9" w14:textId="68F8B979"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Ազիթրոմիցին 200մգ/5մլ</w:t>
            </w:r>
          </w:p>
        </w:tc>
        <w:tc>
          <w:tcPr>
            <w:tcW w:w="851" w:type="dxa"/>
          </w:tcPr>
          <w:p w14:paraId="46BAD97D" w14:textId="77777777" w:rsidR="00501129" w:rsidRPr="00A71D81" w:rsidRDefault="00501129" w:rsidP="00501129">
            <w:pPr>
              <w:jc w:val="center"/>
              <w:rPr>
                <w:rFonts w:ascii="GHEA Grapalat" w:hAnsi="GHEA Grapalat"/>
                <w:sz w:val="20"/>
              </w:rPr>
            </w:pPr>
          </w:p>
        </w:tc>
        <w:tc>
          <w:tcPr>
            <w:tcW w:w="2410" w:type="dxa"/>
            <w:vAlign w:val="center"/>
          </w:tcPr>
          <w:p w14:paraId="09365905" w14:textId="42860B1C" w:rsidR="00501129" w:rsidRPr="00FC5DF0" w:rsidRDefault="00501129" w:rsidP="00501129">
            <w:pPr>
              <w:jc w:val="center"/>
              <w:rPr>
                <w:rFonts w:ascii="GHEA Grapalat" w:hAnsi="GHEA Grapalat"/>
                <w:i/>
                <w:sz w:val="14"/>
              </w:rPr>
            </w:pPr>
            <w:r>
              <w:rPr>
                <w:rFonts w:ascii="GHEA Grapalat" w:hAnsi="GHEA Grapalat"/>
                <w:color w:val="000000"/>
                <w:sz w:val="16"/>
                <w:szCs w:val="16"/>
              </w:rPr>
              <w:t>Ազիթրոմիցին 200մգ/5մլ</w:t>
            </w:r>
          </w:p>
        </w:tc>
        <w:tc>
          <w:tcPr>
            <w:tcW w:w="1025" w:type="dxa"/>
            <w:vAlign w:val="center"/>
          </w:tcPr>
          <w:p w14:paraId="0501C8AC" w14:textId="51EF251C"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307C1646" w14:textId="52EBF1F0" w:rsidR="00501129" w:rsidRPr="00764DFF" w:rsidRDefault="00501129" w:rsidP="00501129">
            <w:pPr>
              <w:jc w:val="center"/>
              <w:rPr>
                <w:rFonts w:ascii="GHEA Grapalat" w:hAnsi="GHEA Grapalat"/>
                <w:i/>
                <w:sz w:val="20"/>
              </w:rPr>
            </w:pPr>
          </w:p>
        </w:tc>
        <w:tc>
          <w:tcPr>
            <w:tcW w:w="1077" w:type="dxa"/>
            <w:gridSpan w:val="2"/>
          </w:tcPr>
          <w:p w14:paraId="236F4037" w14:textId="77777777" w:rsidR="00501129" w:rsidRPr="00A71D81" w:rsidRDefault="00501129" w:rsidP="00501129">
            <w:pPr>
              <w:jc w:val="center"/>
              <w:rPr>
                <w:rFonts w:ascii="GHEA Grapalat" w:hAnsi="GHEA Grapalat"/>
                <w:sz w:val="20"/>
              </w:rPr>
            </w:pPr>
          </w:p>
        </w:tc>
        <w:tc>
          <w:tcPr>
            <w:tcW w:w="1073" w:type="dxa"/>
            <w:vAlign w:val="center"/>
          </w:tcPr>
          <w:p w14:paraId="608682D0" w14:textId="4809281E" w:rsidR="00501129" w:rsidRPr="00B54C24" w:rsidRDefault="00501129" w:rsidP="00501129">
            <w:pPr>
              <w:jc w:val="center"/>
              <w:rPr>
                <w:rFonts w:ascii="GHEA Grapalat" w:hAnsi="GHEA Grapalat"/>
                <w:sz w:val="12"/>
              </w:rPr>
            </w:pPr>
            <w:r>
              <w:rPr>
                <w:rFonts w:ascii="GHEA Grapalat" w:hAnsi="GHEA Grapalat"/>
                <w:color w:val="000000"/>
                <w:sz w:val="16"/>
                <w:szCs w:val="16"/>
              </w:rPr>
              <w:t>10</w:t>
            </w:r>
          </w:p>
        </w:tc>
        <w:tc>
          <w:tcPr>
            <w:tcW w:w="916" w:type="dxa"/>
          </w:tcPr>
          <w:p w14:paraId="7DFF4E13" w14:textId="287AD43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466335C6" w14:textId="73770E36" w:rsidR="00501129" w:rsidRPr="00B54C24" w:rsidRDefault="00501129" w:rsidP="00501129">
            <w:pPr>
              <w:jc w:val="center"/>
              <w:rPr>
                <w:rFonts w:ascii="GHEA Grapalat" w:hAnsi="GHEA Grapalat"/>
                <w:sz w:val="12"/>
              </w:rPr>
            </w:pPr>
            <w:r>
              <w:rPr>
                <w:rFonts w:ascii="GHEA Grapalat" w:hAnsi="GHEA Grapalat"/>
                <w:color w:val="000000"/>
                <w:sz w:val="16"/>
                <w:szCs w:val="16"/>
              </w:rPr>
              <w:t>10</w:t>
            </w:r>
          </w:p>
        </w:tc>
        <w:tc>
          <w:tcPr>
            <w:tcW w:w="1229" w:type="dxa"/>
          </w:tcPr>
          <w:p w14:paraId="6712C4F8" w14:textId="131A8E96"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2F1B8B67" w14:textId="77777777" w:rsidTr="00501129">
        <w:tc>
          <w:tcPr>
            <w:tcW w:w="723" w:type="dxa"/>
            <w:vAlign w:val="center"/>
          </w:tcPr>
          <w:p w14:paraId="26CF1BF3" w14:textId="5AA4BBF7"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lastRenderedPageBreak/>
              <w:t>20</w:t>
            </w:r>
          </w:p>
        </w:tc>
        <w:tc>
          <w:tcPr>
            <w:tcW w:w="1275" w:type="dxa"/>
            <w:vAlign w:val="center"/>
          </w:tcPr>
          <w:p w14:paraId="726FF1B2" w14:textId="7023A686"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33651141</w:t>
            </w:r>
          </w:p>
        </w:tc>
        <w:tc>
          <w:tcPr>
            <w:tcW w:w="2835" w:type="dxa"/>
            <w:vAlign w:val="center"/>
          </w:tcPr>
          <w:p w14:paraId="4B983140" w14:textId="23785DAB"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Ցեֆուրոքսիմ 750գ</w:t>
            </w:r>
          </w:p>
        </w:tc>
        <w:tc>
          <w:tcPr>
            <w:tcW w:w="851" w:type="dxa"/>
          </w:tcPr>
          <w:p w14:paraId="28A63A32" w14:textId="77777777" w:rsidR="00501129" w:rsidRPr="00A71D81" w:rsidRDefault="00501129" w:rsidP="00501129">
            <w:pPr>
              <w:jc w:val="center"/>
              <w:rPr>
                <w:rFonts w:ascii="GHEA Grapalat" w:hAnsi="GHEA Grapalat"/>
                <w:sz w:val="20"/>
              </w:rPr>
            </w:pPr>
          </w:p>
        </w:tc>
        <w:tc>
          <w:tcPr>
            <w:tcW w:w="2410" w:type="dxa"/>
            <w:vAlign w:val="center"/>
          </w:tcPr>
          <w:p w14:paraId="0C1350C1" w14:textId="2B64F8CE" w:rsidR="00501129" w:rsidRPr="00FC5DF0" w:rsidRDefault="00501129" w:rsidP="00501129">
            <w:pPr>
              <w:jc w:val="center"/>
              <w:rPr>
                <w:rFonts w:ascii="GHEA Grapalat" w:hAnsi="GHEA Grapalat"/>
                <w:i/>
                <w:sz w:val="14"/>
              </w:rPr>
            </w:pPr>
            <w:r>
              <w:rPr>
                <w:rFonts w:ascii="GHEA Grapalat" w:hAnsi="GHEA Grapalat"/>
                <w:color w:val="000000"/>
                <w:sz w:val="16"/>
                <w:szCs w:val="16"/>
              </w:rPr>
              <w:t>Ցեֆուրոքսիմ 750գ</w:t>
            </w:r>
          </w:p>
        </w:tc>
        <w:tc>
          <w:tcPr>
            <w:tcW w:w="1025" w:type="dxa"/>
            <w:vAlign w:val="center"/>
          </w:tcPr>
          <w:p w14:paraId="5C0DC59E" w14:textId="765DCAC9" w:rsidR="00501129" w:rsidRPr="00764DFF" w:rsidRDefault="00501129" w:rsidP="00501129">
            <w:pPr>
              <w:jc w:val="center"/>
              <w:rPr>
                <w:rFonts w:ascii="GHEA Grapalat" w:hAnsi="GHEA Grapalat"/>
                <w:i/>
                <w:sz w:val="20"/>
              </w:rPr>
            </w:pPr>
            <w:r>
              <w:rPr>
                <w:rFonts w:ascii="GHEA Grapalat" w:hAnsi="GHEA Grapalat"/>
                <w:color w:val="000000"/>
                <w:sz w:val="16"/>
                <w:szCs w:val="16"/>
              </w:rPr>
              <w:t>ամպուլա</w:t>
            </w:r>
          </w:p>
        </w:tc>
        <w:tc>
          <w:tcPr>
            <w:tcW w:w="882" w:type="dxa"/>
            <w:vAlign w:val="bottom"/>
          </w:tcPr>
          <w:p w14:paraId="17631F82" w14:textId="40AD5689" w:rsidR="00501129" w:rsidRPr="00764DFF" w:rsidRDefault="00501129" w:rsidP="00501129">
            <w:pPr>
              <w:jc w:val="center"/>
              <w:rPr>
                <w:rFonts w:ascii="GHEA Grapalat" w:hAnsi="GHEA Grapalat"/>
                <w:i/>
                <w:sz w:val="20"/>
              </w:rPr>
            </w:pPr>
          </w:p>
        </w:tc>
        <w:tc>
          <w:tcPr>
            <w:tcW w:w="1077" w:type="dxa"/>
            <w:gridSpan w:val="2"/>
          </w:tcPr>
          <w:p w14:paraId="50BC8149" w14:textId="77777777" w:rsidR="00501129" w:rsidRPr="00A71D81" w:rsidRDefault="00501129" w:rsidP="00501129">
            <w:pPr>
              <w:jc w:val="center"/>
              <w:rPr>
                <w:rFonts w:ascii="GHEA Grapalat" w:hAnsi="GHEA Grapalat"/>
                <w:sz w:val="20"/>
              </w:rPr>
            </w:pPr>
          </w:p>
        </w:tc>
        <w:tc>
          <w:tcPr>
            <w:tcW w:w="1073" w:type="dxa"/>
            <w:vAlign w:val="center"/>
          </w:tcPr>
          <w:p w14:paraId="2F6AE469" w14:textId="2254CF35" w:rsidR="00501129" w:rsidRPr="00B54C24" w:rsidRDefault="00501129" w:rsidP="00501129">
            <w:pPr>
              <w:jc w:val="center"/>
              <w:rPr>
                <w:rFonts w:ascii="GHEA Grapalat" w:hAnsi="GHEA Grapalat"/>
                <w:sz w:val="12"/>
              </w:rPr>
            </w:pPr>
            <w:r>
              <w:rPr>
                <w:rFonts w:ascii="GHEA Grapalat" w:hAnsi="GHEA Grapalat"/>
                <w:color w:val="000000"/>
                <w:sz w:val="16"/>
                <w:szCs w:val="16"/>
              </w:rPr>
              <w:t>20</w:t>
            </w:r>
          </w:p>
        </w:tc>
        <w:tc>
          <w:tcPr>
            <w:tcW w:w="916" w:type="dxa"/>
          </w:tcPr>
          <w:p w14:paraId="6AB8BD29" w14:textId="4A76D774"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4C3DC076" w14:textId="39692D5F" w:rsidR="00501129" w:rsidRPr="00B54C24" w:rsidRDefault="00501129" w:rsidP="00501129">
            <w:pPr>
              <w:jc w:val="center"/>
              <w:rPr>
                <w:rFonts w:ascii="GHEA Grapalat" w:hAnsi="GHEA Grapalat"/>
                <w:sz w:val="12"/>
              </w:rPr>
            </w:pPr>
            <w:r>
              <w:rPr>
                <w:rFonts w:ascii="GHEA Grapalat" w:hAnsi="GHEA Grapalat"/>
                <w:color w:val="000000"/>
                <w:sz w:val="16"/>
                <w:szCs w:val="16"/>
              </w:rPr>
              <w:t>20</w:t>
            </w:r>
          </w:p>
        </w:tc>
        <w:tc>
          <w:tcPr>
            <w:tcW w:w="1229" w:type="dxa"/>
          </w:tcPr>
          <w:p w14:paraId="780D3E4A" w14:textId="3E95B8E7"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F599E48" w14:textId="77777777" w:rsidTr="00501129">
        <w:tc>
          <w:tcPr>
            <w:tcW w:w="723" w:type="dxa"/>
            <w:vAlign w:val="center"/>
          </w:tcPr>
          <w:p w14:paraId="15028A79" w14:textId="355F1895"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21</w:t>
            </w:r>
          </w:p>
        </w:tc>
        <w:tc>
          <w:tcPr>
            <w:tcW w:w="1275" w:type="dxa"/>
            <w:vAlign w:val="center"/>
          </w:tcPr>
          <w:p w14:paraId="1D870ED0" w14:textId="22B85DDD"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33651139</w:t>
            </w:r>
          </w:p>
        </w:tc>
        <w:tc>
          <w:tcPr>
            <w:tcW w:w="2835" w:type="dxa"/>
            <w:vAlign w:val="center"/>
          </w:tcPr>
          <w:p w14:paraId="615006A5" w14:textId="451B2242"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Մոքսիֆլօքսացին 400մգ</w:t>
            </w:r>
          </w:p>
        </w:tc>
        <w:tc>
          <w:tcPr>
            <w:tcW w:w="851" w:type="dxa"/>
          </w:tcPr>
          <w:p w14:paraId="561BD3E9" w14:textId="77777777" w:rsidR="00501129" w:rsidRPr="00A71D81" w:rsidRDefault="00501129" w:rsidP="00501129">
            <w:pPr>
              <w:jc w:val="center"/>
              <w:rPr>
                <w:rFonts w:ascii="GHEA Grapalat" w:hAnsi="GHEA Grapalat"/>
                <w:sz w:val="20"/>
              </w:rPr>
            </w:pPr>
          </w:p>
        </w:tc>
        <w:tc>
          <w:tcPr>
            <w:tcW w:w="2410" w:type="dxa"/>
            <w:vAlign w:val="center"/>
          </w:tcPr>
          <w:p w14:paraId="049D8809" w14:textId="5BA9C330" w:rsidR="00501129" w:rsidRPr="00FC5DF0" w:rsidRDefault="00501129" w:rsidP="00501129">
            <w:pPr>
              <w:jc w:val="center"/>
              <w:rPr>
                <w:rFonts w:ascii="GHEA Grapalat" w:hAnsi="GHEA Grapalat"/>
                <w:i/>
                <w:sz w:val="14"/>
              </w:rPr>
            </w:pPr>
            <w:r>
              <w:rPr>
                <w:rFonts w:ascii="GHEA Grapalat" w:hAnsi="GHEA Grapalat"/>
                <w:color w:val="000000"/>
                <w:sz w:val="16"/>
                <w:szCs w:val="16"/>
              </w:rPr>
              <w:t>Մոքսիֆլօքսացին 400մգ</w:t>
            </w:r>
          </w:p>
        </w:tc>
        <w:tc>
          <w:tcPr>
            <w:tcW w:w="1025" w:type="dxa"/>
            <w:vAlign w:val="center"/>
          </w:tcPr>
          <w:p w14:paraId="2A787472" w14:textId="41593953"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6A181593" w14:textId="54DD9125" w:rsidR="00501129" w:rsidRPr="00764DFF" w:rsidRDefault="00501129" w:rsidP="00501129">
            <w:pPr>
              <w:jc w:val="center"/>
              <w:rPr>
                <w:rFonts w:ascii="GHEA Grapalat" w:hAnsi="GHEA Grapalat"/>
                <w:i/>
                <w:sz w:val="20"/>
              </w:rPr>
            </w:pPr>
          </w:p>
        </w:tc>
        <w:tc>
          <w:tcPr>
            <w:tcW w:w="1077" w:type="dxa"/>
            <w:gridSpan w:val="2"/>
          </w:tcPr>
          <w:p w14:paraId="39009247" w14:textId="77777777" w:rsidR="00501129" w:rsidRPr="00A71D81" w:rsidRDefault="00501129" w:rsidP="00501129">
            <w:pPr>
              <w:jc w:val="center"/>
              <w:rPr>
                <w:rFonts w:ascii="GHEA Grapalat" w:hAnsi="GHEA Grapalat"/>
                <w:sz w:val="20"/>
              </w:rPr>
            </w:pPr>
          </w:p>
        </w:tc>
        <w:tc>
          <w:tcPr>
            <w:tcW w:w="1073" w:type="dxa"/>
            <w:vAlign w:val="center"/>
          </w:tcPr>
          <w:p w14:paraId="7C47687D" w14:textId="2A9DF999" w:rsidR="00501129" w:rsidRPr="00B54C24" w:rsidRDefault="00501129" w:rsidP="00501129">
            <w:pPr>
              <w:jc w:val="center"/>
              <w:rPr>
                <w:rFonts w:ascii="GHEA Grapalat" w:hAnsi="GHEA Grapalat"/>
                <w:sz w:val="12"/>
              </w:rPr>
            </w:pPr>
            <w:r>
              <w:rPr>
                <w:rFonts w:ascii="GHEA Grapalat" w:hAnsi="GHEA Grapalat"/>
                <w:color w:val="000000"/>
                <w:sz w:val="16"/>
                <w:szCs w:val="16"/>
              </w:rPr>
              <w:t>25</w:t>
            </w:r>
          </w:p>
        </w:tc>
        <w:tc>
          <w:tcPr>
            <w:tcW w:w="916" w:type="dxa"/>
          </w:tcPr>
          <w:p w14:paraId="65F87A84" w14:textId="2223804E"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08811A29" w14:textId="12FE63D1" w:rsidR="00501129" w:rsidRPr="00B54C24" w:rsidRDefault="00501129" w:rsidP="00501129">
            <w:pPr>
              <w:jc w:val="center"/>
              <w:rPr>
                <w:rFonts w:ascii="GHEA Grapalat" w:hAnsi="GHEA Grapalat"/>
                <w:sz w:val="12"/>
              </w:rPr>
            </w:pPr>
            <w:r>
              <w:rPr>
                <w:rFonts w:ascii="GHEA Grapalat" w:hAnsi="GHEA Grapalat"/>
                <w:color w:val="000000"/>
                <w:sz w:val="16"/>
                <w:szCs w:val="16"/>
              </w:rPr>
              <w:t>25</w:t>
            </w:r>
          </w:p>
        </w:tc>
        <w:tc>
          <w:tcPr>
            <w:tcW w:w="1229" w:type="dxa"/>
          </w:tcPr>
          <w:p w14:paraId="5BD54234" w14:textId="78A337BC"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7CB6DF0" w14:textId="77777777" w:rsidTr="00501129">
        <w:tc>
          <w:tcPr>
            <w:tcW w:w="723" w:type="dxa"/>
            <w:vAlign w:val="center"/>
          </w:tcPr>
          <w:p w14:paraId="7F7F4FD5" w14:textId="2FD05D65"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22</w:t>
            </w:r>
          </w:p>
        </w:tc>
        <w:tc>
          <w:tcPr>
            <w:tcW w:w="1275" w:type="dxa"/>
            <w:vAlign w:val="center"/>
          </w:tcPr>
          <w:p w14:paraId="52268C73" w14:textId="15F5B271"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33661121</w:t>
            </w:r>
          </w:p>
        </w:tc>
        <w:tc>
          <w:tcPr>
            <w:tcW w:w="2835" w:type="dxa"/>
            <w:vAlign w:val="center"/>
          </w:tcPr>
          <w:p w14:paraId="2BE6EB2D" w14:textId="7A85A2DD"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Ացետիլսալիցիլաթթու 300գ</w:t>
            </w:r>
          </w:p>
        </w:tc>
        <w:tc>
          <w:tcPr>
            <w:tcW w:w="851" w:type="dxa"/>
          </w:tcPr>
          <w:p w14:paraId="54D8D731" w14:textId="77777777" w:rsidR="00501129" w:rsidRPr="00A71D81" w:rsidRDefault="00501129" w:rsidP="00501129">
            <w:pPr>
              <w:jc w:val="center"/>
              <w:rPr>
                <w:rFonts w:ascii="GHEA Grapalat" w:hAnsi="GHEA Grapalat"/>
                <w:sz w:val="20"/>
              </w:rPr>
            </w:pPr>
          </w:p>
        </w:tc>
        <w:tc>
          <w:tcPr>
            <w:tcW w:w="2410" w:type="dxa"/>
            <w:vAlign w:val="center"/>
          </w:tcPr>
          <w:p w14:paraId="1DC45555" w14:textId="1AB1E5CD" w:rsidR="00501129" w:rsidRPr="00FC5DF0" w:rsidRDefault="00501129" w:rsidP="00501129">
            <w:pPr>
              <w:jc w:val="center"/>
              <w:rPr>
                <w:rFonts w:ascii="GHEA Grapalat" w:hAnsi="GHEA Grapalat"/>
                <w:i/>
                <w:sz w:val="14"/>
              </w:rPr>
            </w:pPr>
            <w:r>
              <w:rPr>
                <w:rFonts w:ascii="GHEA Grapalat" w:hAnsi="GHEA Grapalat"/>
                <w:color w:val="000000"/>
                <w:sz w:val="16"/>
                <w:szCs w:val="16"/>
              </w:rPr>
              <w:t>Ացետիլսալիցիլաթթու 300գ</w:t>
            </w:r>
          </w:p>
        </w:tc>
        <w:tc>
          <w:tcPr>
            <w:tcW w:w="1025" w:type="dxa"/>
            <w:vAlign w:val="center"/>
          </w:tcPr>
          <w:p w14:paraId="100A7240" w14:textId="669AE7A1"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7BCDC8F4" w14:textId="53162E4E" w:rsidR="00501129" w:rsidRPr="00764DFF" w:rsidRDefault="00501129" w:rsidP="00501129">
            <w:pPr>
              <w:jc w:val="center"/>
              <w:rPr>
                <w:rFonts w:ascii="GHEA Grapalat" w:hAnsi="GHEA Grapalat"/>
                <w:i/>
                <w:sz w:val="20"/>
              </w:rPr>
            </w:pPr>
          </w:p>
        </w:tc>
        <w:tc>
          <w:tcPr>
            <w:tcW w:w="1077" w:type="dxa"/>
            <w:gridSpan w:val="2"/>
          </w:tcPr>
          <w:p w14:paraId="20A33254" w14:textId="77777777" w:rsidR="00501129" w:rsidRPr="00A71D81" w:rsidRDefault="00501129" w:rsidP="00501129">
            <w:pPr>
              <w:jc w:val="center"/>
              <w:rPr>
                <w:rFonts w:ascii="GHEA Grapalat" w:hAnsi="GHEA Grapalat"/>
                <w:sz w:val="20"/>
              </w:rPr>
            </w:pPr>
          </w:p>
        </w:tc>
        <w:tc>
          <w:tcPr>
            <w:tcW w:w="1073" w:type="dxa"/>
            <w:vAlign w:val="center"/>
          </w:tcPr>
          <w:p w14:paraId="7684A509" w14:textId="097D3827" w:rsidR="00501129" w:rsidRPr="00B54C24" w:rsidRDefault="00501129" w:rsidP="00501129">
            <w:pPr>
              <w:jc w:val="center"/>
              <w:rPr>
                <w:rFonts w:ascii="GHEA Grapalat" w:hAnsi="GHEA Grapalat"/>
                <w:sz w:val="12"/>
              </w:rPr>
            </w:pPr>
            <w:r>
              <w:rPr>
                <w:rFonts w:ascii="GHEA Grapalat" w:hAnsi="GHEA Grapalat"/>
                <w:color w:val="000000"/>
                <w:sz w:val="16"/>
                <w:szCs w:val="16"/>
              </w:rPr>
              <w:t>600</w:t>
            </w:r>
          </w:p>
        </w:tc>
        <w:tc>
          <w:tcPr>
            <w:tcW w:w="916" w:type="dxa"/>
          </w:tcPr>
          <w:p w14:paraId="2FCE7365" w14:textId="05A1CFB2"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E2DA9FB" w14:textId="4447F549" w:rsidR="00501129" w:rsidRPr="00B54C24" w:rsidRDefault="00501129" w:rsidP="00501129">
            <w:pPr>
              <w:jc w:val="center"/>
              <w:rPr>
                <w:rFonts w:ascii="GHEA Grapalat" w:hAnsi="GHEA Grapalat"/>
                <w:sz w:val="12"/>
              </w:rPr>
            </w:pPr>
            <w:r>
              <w:rPr>
                <w:rFonts w:ascii="GHEA Grapalat" w:hAnsi="GHEA Grapalat"/>
                <w:color w:val="000000"/>
                <w:sz w:val="16"/>
                <w:szCs w:val="16"/>
              </w:rPr>
              <w:t>600</w:t>
            </w:r>
          </w:p>
        </w:tc>
        <w:tc>
          <w:tcPr>
            <w:tcW w:w="1229" w:type="dxa"/>
          </w:tcPr>
          <w:p w14:paraId="58DED62D" w14:textId="56B4675E"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445F4D8F" w14:textId="77777777" w:rsidTr="00501129">
        <w:tc>
          <w:tcPr>
            <w:tcW w:w="723" w:type="dxa"/>
            <w:vAlign w:val="center"/>
          </w:tcPr>
          <w:p w14:paraId="04D6E072" w14:textId="5A63AD34"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23</w:t>
            </w:r>
          </w:p>
        </w:tc>
        <w:tc>
          <w:tcPr>
            <w:tcW w:w="1275" w:type="dxa"/>
            <w:vAlign w:val="center"/>
          </w:tcPr>
          <w:p w14:paraId="426D2F8F" w14:textId="0DCB53A6" w:rsidR="00501129" w:rsidRPr="005A0193" w:rsidRDefault="00501129" w:rsidP="00501129">
            <w:pPr>
              <w:jc w:val="center"/>
              <w:rPr>
                <w:rFonts w:ascii="GHEA Grapalat" w:hAnsi="GHEA Grapalat"/>
                <w:i/>
                <w:sz w:val="18"/>
              </w:rPr>
            </w:pPr>
            <w:r w:rsidRPr="00E63EAD">
              <w:rPr>
                <w:rFonts w:ascii="GHEA Grapalat" w:hAnsi="GHEA Grapalat"/>
                <w:color w:val="000000"/>
                <w:sz w:val="16"/>
                <w:szCs w:val="16"/>
              </w:rPr>
              <w:t>33642220</w:t>
            </w:r>
          </w:p>
        </w:tc>
        <w:tc>
          <w:tcPr>
            <w:tcW w:w="2835" w:type="dxa"/>
            <w:vAlign w:val="center"/>
          </w:tcPr>
          <w:p w14:paraId="71C658FD" w14:textId="0A2BA3FF"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Մեթիլպրեդնիզոլոն 16մգ</w:t>
            </w:r>
          </w:p>
        </w:tc>
        <w:tc>
          <w:tcPr>
            <w:tcW w:w="851" w:type="dxa"/>
          </w:tcPr>
          <w:p w14:paraId="6150CC28" w14:textId="77777777" w:rsidR="00501129" w:rsidRPr="00A71D81" w:rsidRDefault="00501129" w:rsidP="00501129">
            <w:pPr>
              <w:jc w:val="center"/>
              <w:rPr>
                <w:rFonts w:ascii="GHEA Grapalat" w:hAnsi="GHEA Grapalat"/>
                <w:sz w:val="20"/>
              </w:rPr>
            </w:pPr>
          </w:p>
        </w:tc>
        <w:tc>
          <w:tcPr>
            <w:tcW w:w="2410" w:type="dxa"/>
            <w:vAlign w:val="center"/>
          </w:tcPr>
          <w:p w14:paraId="73B50A3F" w14:textId="35C9A963" w:rsidR="00501129" w:rsidRPr="00FC5DF0" w:rsidRDefault="00501129" w:rsidP="00501129">
            <w:pPr>
              <w:jc w:val="center"/>
              <w:rPr>
                <w:rFonts w:ascii="GHEA Grapalat" w:hAnsi="GHEA Grapalat"/>
                <w:i/>
                <w:sz w:val="14"/>
              </w:rPr>
            </w:pPr>
            <w:r>
              <w:rPr>
                <w:rFonts w:ascii="GHEA Grapalat" w:hAnsi="GHEA Grapalat"/>
                <w:color w:val="000000"/>
                <w:sz w:val="16"/>
                <w:szCs w:val="16"/>
              </w:rPr>
              <w:t>Մեթիլպրեդնիզոլոն 16մգ</w:t>
            </w:r>
          </w:p>
        </w:tc>
        <w:tc>
          <w:tcPr>
            <w:tcW w:w="1025" w:type="dxa"/>
            <w:vAlign w:val="center"/>
          </w:tcPr>
          <w:p w14:paraId="03570C6D" w14:textId="3B91E4E2"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3D8456B0" w14:textId="14FB3577" w:rsidR="00501129" w:rsidRPr="00764DFF" w:rsidRDefault="00501129" w:rsidP="00501129">
            <w:pPr>
              <w:jc w:val="center"/>
              <w:rPr>
                <w:rFonts w:ascii="GHEA Grapalat" w:hAnsi="GHEA Grapalat"/>
                <w:i/>
                <w:sz w:val="20"/>
              </w:rPr>
            </w:pPr>
          </w:p>
        </w:tc>
        <w:tc>
          <w:tcPr>
            <w:tcW w:w="1069" w:type="dxa"/>
          </w:tcPr>
          <w:p w14:paraId="18FE7468" w14:textId="77777777" w:rsidR="00501129" w:rsidRPr="00B54C24" w:rsidRDefault="00501129" w:rsidP="00501129">
            <w:pPr>
              <w:jc w:val="center"/>
              <w:rPr>
                <w:rFonts w:ascii="GHEA Grapalat" w:hAnsi="GHEA Grapalat"/>
                <w:sz w:val="12"/>
              </w:rPr>
            </w:pPr>
          </w:p>
        </w:tc>
        <w:tc>
          <w:tcPr>
            <w:tcW w:w="1081" w:type="dxa"/>
            <w:gridSpan w:val="2"/>
            <w:vAlign w:val="center"/>
          </w:tcPr>
          <w:p w14:paraId="422BCA95" w14:textId="23DFF448" w:rsidR="00501129" w:rsidRPr="00B54C24" w:rsidRDefault="00501129" w:rsidP="00501129">
            <w:pPr>
              <w:jc w:val="center"/>
              <w:rPr>
                <w:rFonts w:ascii="GHEA Grapalat" w:hAnsi="GHEA Grapalat"/>
                <w:sz w:val="12"/>
              </w:rPr>
            </w:pPr>
            <w:r>
              <w:rPr>
                <w:rFonts w:ascii="GHEA Grapalat" w:hAnsi="GHEA Grapalat"/>
                <w:color w:val="000000"/>
                <w:sz w:val="16"/>
                <w:szCs w:val="16"/>
              </w:rPr>
              <w:t>210</w:t>
            </w:r>
          </w:p>
        </w:tc>
        <w:tc>
          <w:tcPr>
            <w:tcW w:w="916" w:type="dxa"/>
          </w:tcPr>
          <w:p w14:paraId="74C484C8" w14:textId="1C8C6054"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226E60B" w14:textId="1799B961" w:rsidR="00501129" w:rsidRPr="00B54C24" w:rsidRDefault="00501129" w:rsidP="00501129">
            <w:pPr>
              <w:jc w:val="center"/>
              <w:rPr>
                <w:rFonts w:ascii="GHEA Grapalat" w:hAnsi="GHEA Grapalat"/>
                <w:sz w:val="12"/>
              </w:rPr>
            </w:pPr>
            <w:r>
              <w:rPr>
                <w:rFonts w:ascii="GHEA Grapalat" w:hAnsi="GHEA Grapalat"/>
                <w:color w:val="000000"/>
                <w:sz w:val="16"/>
                <w:szCs w:val="16"/>
              </w:rPr>
              <w:t>210</w:t>
            </w:r>
          </w:p>
        </w:tc>
        <w:tc>
          <w:tcPr>
            <w:tcW w:w="1229" w:type="dxa"/>
          </w:tcPr>
          <w:p w14:paraId="1953F15D" w14:textId="0FD7D114"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23CF2716" w14:textId="77777777" w:rsidTr="00501129">
        <w:tc>
          <w:tcPr>
            <w:tcW w:w="723" w:type="dxa"/>
            <w:vAlign w:val="center"/>
          </w:tcPr>
          <w:p w14:paraId="528CA66E" w14:textId="24D6B6C7"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24</w:t>
            </w:r>
          </w:p>
        </w:tc>
        <w:tc>
          <w:tcPr>
            <w:tcW w:w="1275" w:type="dxa"/>
            <w:vAlign w:val="center"/>
          </w:tcPr>
          <w:p w14:paraId="78D99C14" w14:textId="4C54BC6E" w:rsidR="00501129" w:rsidRPr="005A0193" w:rsidRDefault="00501129" w:rsidP="00501129">
            <w:pPr>
              <w:jc w:val="center"/>
              <w:rPr>
                <w:rFonts w:ascii="GHEA Grapalat" w:hAnsi="GHEA Grapalat"/>
                <w:i/>
                <w:sz w:val="18"/>
              </w:rPr>
            </w:pPr>
            <w:r w:rsidRPr="00A64E6D">
              <w:rPr>
                <w:rFonts w:ascii="GHEA Grapalat" w:hAnsi="GHEA Grapalat"/>
                <w:color w:val="000000"/>
                <w:sz w:val="16"/>
                <w:szCs w:val="16"/>
              </w:rPr>
              <w:t>33661133</w:t>
            </w:r>
          </w:p>
        </w:tc>
        <w:tc>
          <w:tcPr>
            <w:tcW w:w="2835" w:type="dxa"/>
            <w:vAlign w:val="center"/>
          </w:tcPr>
          <w:p w14:paraId="4F45AE77" w14:textId="59F7BD73"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Կարբիդոպա+Լևոդոպա</w:t>
            </w:r>
          </w:p>
        </w:tc>
        <w:tc>
          <w:tcPr>
            <w:tcW w:w="851" w:type="dxa"/>
          </w:tcPr>
          <w:p w14:paraId="3F42E72B" w14:textId="77777777" w:rsidR="00501129" w:rsidRPr="00A71D81" w:rsidRDefault="00501129" w:rsidP="00501129">
            <w:pPr>
              <w:jc w:val="center"/>
              <w:rPr>
                <w:rFonts w:ascii="GHEA Grapalat" w:hAnsi="GHEA Grapalat"/>
                <w:sz w:val="20"/>
              </w:rPr>
            </w:pPr>
          </w:p>
        </w:tc>
        <w:tc>
          <w:tcPr>
            <w:tcW w:w="2410" w:type="dxa"/>
            <w:vAlign w:val="center"/>
          </w:tcPr>
          <w:p w14:paraId="04AB3198" w14:textId="1474127C" w:rsidR="00501129" w:rsidRPr="00FC5DF0" w:rsidRDefault="00501129" w:rsidP="00501129">
            <w:pPr>
              <w:jc w:val="center"/>
              <w:rPr>
                <w:rFonts w:ascii="GHEA Grapalat" w:hAnsi="GHEA Grapalat"/>
                <w:i/>
                <w:sz w:val="14"/>
              </w:rPr>
            </w:pPr>
            <w:r>
              <w:rPr>
                <w:rFonts w:ascii="GHEA Grapalat" w:hAnsi="GHEA Grapalat"/>
                <w:color w:val="000000"/>
                <w:sz w:val="16"/>
                <w:szCs w:val="16"/>
              </w:rPr>
              <w:t>Կարբիդոպա+Լևոդոպա</w:t>
            </w:r>
          </w:p>
        </w:tc>
        <w:tc>
          <w:tcPr>
            <w:tcW w:w="1025" w:type="dxa"/>
            <w:vAlign w:val="center"/>
          </w:tcPr>
          <w:p w14:paraId="369A46F2" w14:textId="01E88614"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57A08AA1" w14:textId="043EC284" w:rsidR="00501129" w:rsidRPr="00764DFF" w:rsidRDefault="00501129" w:rsidP="00501129">
            <w:pPr>
              <w:jc w:val="center"/>
              <w:rPr>
                <w:rFonts w:ascii="GHEA Grapalat" w:hAnsi="GHEA Grapalat"/>
                <w:i/>
                <w:sz w:val="20"/>
              </w:rPr>
            </w:pPr>
          </w:p>
        </w:tc>
        <w:tc>
          <w:tcPr>
            <w:tcW w:w="1069" w:type="dxa"/>
          </w:tcPr>
          <w:p w14:paraId="44F31EBA" w14:textId="77777777" w:rsidR="00501129" w:rsidRPr="00B54C24" w:rsidRDefault="00501129" w:rsidP="00501129">
            <w:pPr>
              <w:jc w:val="center"/>
              <w:rPr>
                <w:rFonts w:ascii="GHEA Grapalat" w:hAnsi="GHEA Grapalat"/>
                <w:sz w:val="12"/>
              </w:rPr>
            </w:pPr>
          </w:p>
        </w:tc>
        <w:tc>
          <w:tcPr>
            <w:tcW w:w="1081" w:type="dxa"/>
            <w:gridSpan w:val="2"/>
            <w:vAlign w:val="center"/>
          </w:tcPr>
          <w:p w14:paraId="4F3CA35A" w14:textId="61AB25E7" w:rsidR="00501129" w:rsidRPr="00B54C24" w:rsidRDefault="00501129" w:rsidP="00501129">
            <w:pPr>
              <w:jc w:val="center"/>
              <w:rPr>
                <w:rFonts w:ascii="GHEA Grapalat" w:hAnsi="GHEA Grapalat"/>
                <w:sz w:val="12"/>
              </w:rPr>
            </w:pPr>
            <w:r>
              <w:rPr>
                <w:rFonts w:ascii="GHEA Grapalat" w:hAnsi="GHEA Grapalat"/>
                <w:color w:val="000000"/>
                <w:sz w:val="16"/>
                <w:szCs w:val="16"/>
              </w:rPr>
              <w:t>600</w:t>
            </w:r>
          </w:p>
        </w:tc>
        <w:tc>
          <w:tcPr>
            <w:tcW w:w="916" w:type="dxa"/>
          </w:tcPr>
          <w:p w14:paraId="3DEE900D" w14:textId="25AB3015"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04190B55" w14:textId="7F697921" w:rsidR="00501129" w:rsidRPr="00B54C24" w:rsidRDefault="00501129" w:rsidP="00501129">
            <w:pPr>
              <w:jc w:val="center"/>
              <w:rPr>
                <w:rFonts w:ascii="GHEA Grapalat" w:hAnsi="GHEA Grapalat"/>
                <w:sz w:val="12"/>
              </w:rPr>
            </w:pPr>
            <w:r>
              <w:rPr>
                <w:rFonts w:ascii="GHEA Grapalat" w:hAnsi="GHEA Grapalat"/>
                <w:color w:val="000000"/>
                <w:sz w:val="16"/>
                <w:szCs w:val="16"/>
              </w:rPr>
              <w:t>600</w:t>
            </w:r>
          </w:p>
        </w:tc>
        <w:tc>
          <w:tcPr>
            <w:tcW w:w="1229" w:type="dxa"/>
          </w:tcPr>
          <w:p w14:paraId="4FD46FBB" w14:textId="78653510"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214F778" w14:textId="77777777" w:rsidTr="00501129">
        <w:tc>
          <w:tcPr>
            <w:tcW w:w="723" w:type="dxa"/>
            <w:vAlign w:val="center"/>
          </w:tcPr>
          <w:p w14:paraId="4044B3DE" w14:textId="090A97AB"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25</w:t>
            </w:r>
          </w:p>
        </w:tc>
        <w:tc>
          <w:tcPr>
            <w:tcW w:w="1275" w:type="dxa"/>
            <w:vAlign w:val="center"/>
          </w:tcPr>
          <w:p w14:paraId="26B51A66" w14:textId="69CD997B"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33621210</w:t>
            </w:r>
          </w:p>
        </w:tc>
        <w:tc>
          <w:tcPr>
            <w:tcW w:w="2835" w:type="dxa"/>
            <w:vAlign w:val="center"/>
          </w:tcPr>
          <w:p w14:paraId="0CC2913A" w14:textId="7BE8A64A"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Երկաթ պարունակող համակցություն 50գ/5մլ</w:t>
            </w:r>
          </w:p>
        </w:tc>
        <w:tc>
          <w:tcPr>
            <w:tcW w:w="851" w:type="dxa"/>
          </w:tcPr>
          <w:p w14:paraId="1F4A0D34" w14:textId="77777777" w:rsidR="00501129" w:rsidRPr="00A71D81" w:rsidRDefault="00501129" w:rsidP="00501129">
            <w:pPr>
              <w:jc w:val="center"/>
              <w:rPr>
                <w:rFonts w:ascii="GHEA Grapalat" w:hAnsi="GHEA Grapalat"/>
                <w:sz w:val="20"/>
              </w:rPr>
            </w:pPr>
          </w:p>
        </w:tc>
        <w:tc>
          <w:tcPr>
            <w:tcW w:w="2410" w:type="dxa"/>
            <w:vAlign w:val="center"/>
          </w:tcPr>
          <w:p w14:paraId="76E94107" w14:textId="43F5D884" w:rsidR="00501129" w:rsidRPr="00FC5DF0" w:rsidRDefault="00501129" w:rsidP="00501129">
            <w:pPr>
              <w:jc w:val="center"/>
              <w:rPr>
                <w:rFonts w:ascii="GHEA Grapalat" w:hAnsi="GHEA Grapalat"/>
                <w:i/>
                <w:sz w:val="14"/>
              </w:rPr>
            </w:pPr>
            <w:r>
              <w:rPr>
                <w:rFonts w:ascii="GHEA Grapalat" w:hAnsi="GHEA Grapalat"/>
                <w:color w:val="000000"/>
                <w:sz w:val="16"/>
                <w:szCs w:val="16"/>
              </w:rPr>
              <w:t>Երկաթ պարունակող համակցություն 50գ/5մլ</w:t>
            </w:r>
          </w:p>
        </w:tc>
        <w:tc>
          <w:tcPr>
            <w:tcW w:w="1025" w:type="dxa"/>
            <w:vAlign w:val="center"/>
          </w:tcPr>
          <w:p w14:paraId="6D70B223" w14:textId="6A0CFC15"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176EC7A7" w14:textId="76B902D7" w:rsidR="00501129" w:rsidRPr="00764DFF" w:rsidRDefault="00501129" w:rsidP="00501129">
            <w:pPr>
              <w:jc w:val="center"/>
              <w:rPr>
                <w:rFonts w:ascii="GHEA Grapalat" w:hAnsi="GHEA Grapalat"/>
                <w:i/>
                <w:sz w:val="20"/>
              </w:rPr>
            </w:pPr>
          </w:p>
        </w:tc>
        <w:tc>
          <w:tcPr>
            <w:tcW w:w="1069" w:type="dxa"/>
          </w:tcPr>
          <w:p w14:paraId="0FEE0A8B" w14:textId="77777777" w:rsidR="00501129" w:rsidRPr="00B54C24" w:rsidRDefault="00501129" w:rsidP="00501129">
            <w:pPr>
              <w:jc w:val="center"/>
              <w:rPr>
                <w:rFonts w:ascii="GHEA Grapalat" w:hAnsi="GHEA Grapalat"/>
                <w:sz w:val="12"/>
              </w:rPr>
            </w:pPr>
          </w:p>
        </w:tc>
        <w:tc>
          <w:tcPr>
            <w:tcW w:w="1081" w:type="dxa"/>
            <w:gridSpan w:val="2"/>
            <w:vAlign w:val="center"/>
          </w:tcPr>
          <w:p w14:paraId="7DC173A4" w14:textId="7DD9EE26" w:rsidR="00501129" w:rsidRPr="00B54C24" w:rsidRDefault="00501129" w:rsidP="00501129">
            <w:pPr>
              <w:jc w:val="center"/>
              <w:rPr>
                <w:rFonts w:ascii="GHEA Grapalat" w:hAnsi="GHEA Grapalat"/>
                <w:sz w:val="12"/>
              </w:rPr>
            </w:pPr>
            <w:r>
              <w:rPr>
                <w:rFonts w:ascii="GHEA Grapalat" w:hAnsi="GHEA Grapalat"/>
                <w:color w:val="000000"/>
                <w:sz w:val="16"/>
                <w:szCs w:val="16"/>
              </w:rPr>
              <w:t>3</w:t>
            </w:r>
          </w:p>
        </w:tc>
        <w:tc>
          <w:tcPr>
            <w:tcW w:w="916" w:type="dxa"/>
          </w:tcPr>
          <w:p w14:paraId="3A1724CD" w14:textId="17236287"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24EBB00E" w14:textId="0C58DE5A" w:rsidR="00501129" w:rsidRPr="00B54C24" w:rsidRDefault="00501129" w:rsidP="00501129">
            <w:pPr>
              <w:jc w:val="center"/>
              <w:rPr>
                <w:rFonts w:ascii="GHEA Grapalat" w:hAnsi="GHEA Grapalat"/>
                <w:sz w:val="12"/>
              </w:rPr>
            </w:pPr>
            <w:r>
              <w:rPr>
                <w:rFonts w:ascii="GHEA Grapalat" w:hAnsi="GHEA Grapalat"/>
                <w:color w:val="000000"/>
                <w:sz w:val="16"/>
                <w:szCs w:val="16"/>
              </w:rPr>
              <w:t>3</w:t>
            </w:r>
          </w:p>
        </w:tc>
        <w:tc>
          <w:tcPr>
            <w:tcW w:w="1229" w:type="dxa"/>
          </w:tcPr>
          <w:p w14:paraId="00CDCBED" w14:textId="0404EEC2"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1FAE26A" w14:textId="77777777" w:rsidTr="00501129">
        <w:tc>
          <w:tcPr>
            <w:tcW w:w="723" w:type="dxa"/>
            <w:vAlign w:val="center"/>
          </w:tcPr>
          <w:p w14:paraId="61A92A76" w14:textId="3A338C04"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26</w:t>
            </w:r>
          </w:p>
        </w:tc>
        <w:tc>
          <w:tcPr>
            <w:tcW w:w="1275" w:type="dxa"/>
            <w:vAlign w:val="center"/>
          </w:tcPr>
          <w:p w14:paraId="31CEE8D4" w14:textId="0F85F581"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33621720</w:t>
            </w:r>
          </w:p>
        </w:tc>
        <w:tc>
          <w:tcPr>
            <w:tcW w:w="2835" w:type="dxa"/>
            <w:vAlign w:val="center"/>
          </w:tcPr>
          <w:p w14:paraId="69C6DF6F" w14:textId="691FF504"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Բիսոպրոլոլ 12.5մգ</w:t>
            </w:r>
          </w:p>
        </w:tc>
        <w:tc>
          <w:tcPr>
            <w:tcW w:w="851" w:type="dxa"/>
          </w:tcPr>
          <w:p w14:paraId="0D769E09" w14:textId="77777777" w:rsidR="00501129" w:rsidRPr="00A71D81" w:rsidRDefault="00501129" w:rsidP="00501129">
            <w:pPr>
              <w:jc w:val="center"/>
              <w:rPr>
                <w:rFonts w:ascii="GHEA Grapalat" w:hAnsi="GHEA Grapalat"/>
                <w:sz w:val="20"/>
              </w:rPr>
            </w:pPr>
          </w:p>
        </w:tc>
        <w:tc>
          <w:tcPr>
            <w:tcW w:w="2410" w:type="dxa"/>
            <w:vAlign w:val="center"/>
          </w:tcPr>
          <w:p w14:paraId="1A998AA6" w14:textId="49802601" w:rsidR="00501129" w:rsidRPr="00FC5DF0" w:rsidRDefault="00501129" w:rsidP="00501129">
            <w:pPr>
              <w:jc w:val="center"/>
              <w:rPr>
                <w:rFonts w:ascii="GHEA Grapalat" w:hAnsi="GHEA Grapalat"/>
                <w:i/>
                <w:sz w:val="14"/>
              </w:rPr>
            </w:pPr>
            <w:r>
              <w:rPr>
                <w:rFonts w:ascii="GHEA Grapalat" w:hAnsi="GHEA Grapalat"/>
                <w:color w:val="000000"/>
                <w:sz w:val="16"/>
                <w:szCs w:val="16"/>
              </w:rPr>
              <w:t>Բիսոպրոլոլ 12.5մգ</w:t>
            </w:r>
          </w:p>
        </w:tc>
        <w:tc>
          <w:tcPr>
            <w:tcW w:w="1025" w:type="dxa"/>
            <w:vAlign w:val="center"/>
          </w:tcPr>
          <w:p w14:paraId="0F68D1CF" w14:textId="309B6E86"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43459AF6" w14:textId="32AED77C" w:rsidR="00501129" w:rsidRPr="00764DFF" w:rsidRDefault="00501129" w:rsidP="00501129">
            <w:pPr>
              <w:jc w:val="center"/>
              <w:rPr>
                <w:rFonts w:ascii="GHEA Grapalat" w:hAnsi="GHEA Grapalat"/>
                <w:i/>
                <w:sz w:val="20"/>
              </w:rPr>
            </w:pPr>
          </w:p>
        </w:tc>
        <w:tc>
          <w:tcPr>
            <w:tcW w:w="1069" w:type="dxa"/>
          </w:tcPr>
          <w:p w14:paraId="6056A203" w14:textId="77777777" w:rsidR="00501129" w:rsidRPr="00B54C24" w:rsidRDefault="00501129" w:rsidP="00501129">
            <w:pPr>
              <w:jc w:val="center"/>
              <w:rPr>
                <w:rFonts w:ascii="GHEA Grapalat" w:hAnsi="GHEA Grapalat"/>
                <w:sz w:val="12"/>
              </w:rPr>
            </w:pPr>
          </w:p>
        </w:tc>
        <w:tc>
          <w:tcPr>
            <w:tcW w:w="1081" w:type="dxa"/>
            <w:gridSpan w:val="2"/>
            <w:vAlign w:val="center"/>
          </w:tcPr>
          <w:p w14:paraId="52DC3D85" w14:textId="2C9222D7" w:rsidR="00501129" w:rsidRPr="00B54C24" w:rsidRDefault="00501129" w:rsidP="00501129">
            <w:pPr>
              <w:jc w:val="center"/>
              <w:rPr>
                <w:rFonts w:ascii="GHEA Grapalat" w:hAnsi="GHEA Grapalat"/>
                <w:sz w:val="12"/>
              </w:rPr>
            </w:pPr>
            <w:r>
              <w:rPr>
                <w:rFonts w:ascii="GHEA Grapalat" w:hAnsi="GHEA Grapalat"/>
                <w:color w:val="000000"/>
                <w:sz w:val="16"/>
                <w:szCs w:val="16"/>
              </w:rPr>
              <w:t>360</w:t>
            </w:r>
          </w:p>
        </w:tc>
        <w:tc>
          <w:tcPr>
            <w:tcW w:w="916" w:type="dxa"/>
          </w:tcPr>
          <w:p w14:paraId="76923457" w14:textId="1144771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1EED2FB" w14:textId="4856E3CF" w:rsidR="00501129" w:rsidRPr="00B54C24" w:rsidRDefault="00501129" w:rsidP="00501129">
            <w:pPr>
              <w:jc w:val="center"/>
              <w:rPr>
                <w:rFonts w:ascii="GHEA Grapalat" w:hAnsi="GHEA Grapalat"/>
                <w:sz w:val="12"/>
              </w:rPr>
            </w:pPr>
            <w:r>
              <w:rPr>
                <w:rFonts w:ascii="GHEA Grapalat" w:hAnsi="GHEA Grapalat"/>
                <w:color w:val="000000"/>
                <w:sz w:val="16"/>
                <w:szCs w:val="16"/>
              </w:rPr>
              <w:t>360</w:t>
            </w:r>
          </w:p>
        </w:tc>
        <w:tc>
          <w:tcPr>
            <w:tcW w:w="1229" w:type="dxa"/>
          </w:tcPr>
          <w:p w14:paraId="2220DE3F" w14:textId="096A7A3D"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AF500EE" w14:textId="77777777" w:rsidTr="00501129">
        <w:tc>
          <w:tcPr>
            <w:tcW w:w="723" w:type="dxa"/>
            <w:vAlign w:val="center"/>
          </w:tcPr>
          <w:p w14:paraId="1BD04378" w14:textId="224C48A5"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27</w:t>
            </w:r>
          </w:p>
        </w:tc>
        <w:tc>
          <w:tcPr>
            <w:tcW w:w="1275" w:type="dxa"/>
            <w:vAlign w:val="center"/>
          </w:tcPr>
          <w:p w14:paraId="1FB903AD" w14:textId="212805F8"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33621730</w:t>
            </w:r>
          </w:p>
        </w:tc>
        <w:tc>
          <w:tcPr>
            <w:tcW w:w="2835" w:type="dxa"/>
            <w:vAlign w:val="center"/>
          </w:tcPr>
          <w:p w14:paraId="17CEB65A" w14:textId="609412E6"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Վերապամիլ 240մգ</w:t>
            </w:r>
          </w:p>
        </w:tc>
        <w:tc>
          <w:tcPr>
            <w:tcW w:w="851" w:type="dxa"/>
          </w:tcPr>
          <w:p w14:paraId="70365E81" w14:textId="77777777" w:rsidR="00501129" w:rsidRPr="00A71D81" w:rsidRDefault="00501129" w:rsidP="00501129">
            <w:pPr>
              <w:jc w:val="center"/>
              <w:rPr>
                <w:rFonts w:ascii="GHEA Grapalat" w:hAnsi="GHEA Grapalat"/>
                <w:sz w:val="20"/>
              </w:rPr>
            </w:pPr>
          </w:p>
        </w:tc>
        <w:tc>
          <w:tcPr>
            <w:tcW w:w="2410" w:type="dxa"/>
            <w:vAlign w:val="center"/>
          </w:tcPr>
          <w:p w14:paraId="70D46376" w14:textId="543EDD56" w:rsidR="00501129" w:rsidRPr="00FC5DF0" w:rsidRDefault="00501129" w:rsidP="00501129">
            <w:pPr>
              <w:jc w:val="center"/>
              <w:rPr>
                <w:rFonts w:ascii="GHEA Grapalat" w:hAnsi="GHEA Grapalat"/>
                <w:i/>
                <w:sz w:val="14"/>
              </w:rPr>
            </w:pPr>
            <w:r>
              <w:rPr>
                <w:rFonts w:ascii="GHEA Grapalat" w:hAnsi="GHEA Grapalat"/>
                <w:color w:val="000000"/>
                <w:sz w:val="16"/>
                <w:szCs w:val="16"/>
              </w:rPr>
              <w:t>Վերապամիլ 240մգ</w:t>
            </w:r>
          </w:p>
        </w:tc>
        <w:tc>
          <w:tcPr>
            <w:tcW w:w="1025" w:type="dxa"/>
            <w:vAlign w:val="center"/>
          </w:tcPr>
          <w:p w14:paraId="1EF89596" w14:textId="5188C394"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418F6EBD" w14:textId="788D80BE" w:rsidR="00501129" w:rsidRPr="00764DFF" w:rsidRDefault="00501129" w:rsidP="00501129">
            <w:pPr>
              <w:jc w:val="center"/>
              <w:rPr>
                <w:rFonts w:ascii="GHEA Grapalat" w:hAnsi="GHEA Grapalat"/>
                <w:i/>
                <w:sz w:val="20"/>
              </w:rPr>
            </w:pPr>
          </w:p>
        </w:tc>
        <w:tc>
          <w:tcPr>
            <w:tcW w:w="1069" w:type="dxa"/>
          </w:tcPr>
          <w:p w14:paraId="36981AEF" w14:textId="77777777" w:rsidR="00501129" w:rsidRPr="00B54C24" w:rsidRDefault="00501129" w:rsidP="00501129">
            <w:pPr>
              <w:jc w:val="center"/>
              <w:rPr>
                <w:rFonts w:ascii="GHEA Grapalat" w:hAnsi="GHEA Grapalat"/>
                <w:sz w:val="12"/>
              </w:rPr>
            </w:pPr>
          </w:p>
        </w:tc>
        <w:tc>
          <w:tcPr>
            <w:tcW w:w="1081" w:type="dxa"/>
            <w:gridSpan w:val="2"/>
            <w:vAlign w:val="center"/>
          </w:tcPr>
          <w:p w14:paraId="1F54ADB6" w14:textId="7D4F4F78" w:rsidR="00501129" w:rsidRPr="00B54C24" w:rsidRDefault="00501129" w:rsidP="00501129">
            <w:pPr>
              <w:jc w:val="center"/>
              <w:rPr>
                <w:rFonts w:ascii="GHEA Grapalat" w:hAnsi="GHEA Grapalat"/>
                <w:sz w:val="12"/>
              </w:rPr>
            </w:pPr>
            <w:r>
              <w:rPr>
                <w:rFonts w:ascii="GHEA Grapalat" w:hAnsi="GHEA Grapalat"/>
                <w:color w:val="000000"/>
                <w:sz w:val="16"/>
                <w:szCs w:val="16"/>
              </w:rPr>
              <w:t>280</w:t>
            </w:r>
          </w:p>
        </w:tc>
        <w:tc>
          <w:tcPr>
            <w:tcW w:w="916" w:type="dxa"/>
          </w:tcPr>
          <w:p w14:paraId="044E073D" w14:textId="4F9B560D"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40785C6B" w14:textId="486E501E" w:rsidR="00501129" w:rsidRPr="00B54C24" w:rsidRDefault="00501129" w:rsidP="00501129">
            <w:pPr>
              <w:jc w:val="center"/>
              <w:rPr>
                <w:rFonts w:ascii="GHEA Grapalat" w:hAnsi="GHEA Grapalat"/>
                <w:sz w:val="12"/>
              </w:rPr>
            </w:pPr>
            <w:r>
              <w:rPr>
                <w:rFonts w:ascii="GHEA Grapalat" w:hAnsi="GHEA Grapalat"/>
                <w:color w:val="000000"/>
                <w:sz w:val="16"/>
                <w:szCs w:val="16"/>
              </w:rPr>
              <w:t>280</w:t>
            </w:r>
          </w:p>
        </w:tc>
        <w:tc>
          <w:tcPr>
            <w:tcW w:w="1229" w:type="dxa"/>
          </w:tcPr>
          <w:p w14:paraId="647E439E" w14:textId="38F76960"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44A06D4F" w14:textId="77777777" w:rsidTr="00501129">
        <w:tc>
          <w:tcPr>
            <w:tcW w:w="723" w:type="dxa"/>
            <w:vAlign w:val="center"/>
          </w:tcPr>
          <w:p w14:paraId="244C7D27" w14:textId="003D1586"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28</w:t>
            </w:r>
          </w:p>
        </w:tc>
        <w:tc>
          <w:tcPr>
            <w:tcW w:w="1275" w:type="dxa"/>
            <w:vAlign w:val="center"/>
          </w:tcPr>
          <w:p w14:paraId="256A1910" w14:textId="1779C61A"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33621740</w:t>
            </w:r>
          </w:p>
        </w:tc>
        <w:tc>
          <w:tcPr>
            <w:tcW w:w="2835" w:type="dxa"/>
            <w:vAlign w:val="center"/>
          </w:tcPr>
          <w:p w14:paraId="725030C2" w14:textId="198D2D70"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Ամլոդիպին 10մգ</w:t>
            </w:r>
          </w:p>
        </w:tc>
        <w:tc>
          <w:tcPr>
            <w:tcW w:w="851" w:type="dxa"/>
          </w:tcPr>
          <w:p w14:paraId="096B7A4A" w14:textId="77777777" w:rsidR="00501129" w:rsidRPr="00A71D81" w:rsidRDefault="00501129" w:rsidP="00501129">
            <w:pPr>
              <w:jc w:val="center"/>
              <w:rPr>
                <w:rFonts w:ascii="GHEA Grapalat" w:hAnsi="GHEA Grapalat"/>
                <w:sz w:val="20"/>
              </w:rPr>
            </w:pPr>
          </w:p>
        </w:tc>
        <w:tc>
          <w:tcPr>
            <w:tcW w:w="2410" w:type="dxa"/>
            <w:vAlign w:val="center"/>
          </w:tcPr>
          <w:p w14:paraId="7B3F2D70" w14:textId="0ABE1871" w:rsidR="00501129" w:rsidRPr="00FC5DF0" w:rsidRDefault="00501129" w:rsidP="00501129">
            <w:pPr>
              <w:jc w:val="center"/>
              <w:rPr>
                <w:rFonts w:ascii="GHEA Grapalat" w:hAnsi="GHEA Grapalat"/>
                <w:i/>
                <w:sz w:val="14"/>
              </w:rPr>
            </w:pPr>
            <w:r>
              <w:rPr>
                <w:rFonts w:ascii="GHEA Grapalat" w:hAnsi="GHEA Grapalat"/>
                <w:color w:val="000000"/>
                <w:sz w:val="16"/>
                <w:szCs w:val="16"/>
              </w:rPr>
              <w:t>Ամլոդիպին 10մգ</w:t>
            </w:r>
          </w:p>
        </w:tc>
        <w:tc>
          <w:tcPr>
            <w:tcW w:w="1025" w:type="dxa"/>
            <w:vAlign w:val="center"/>
          </w:tcPr>
          <w:p w14:paraId="41BF299C" w14:textId="263C4F95"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5DAC0C54" w14:textId="6790EAEA" w:rsidR="00501129" w:rsidRPr="00764DFF" w:rsidRDefault="00501129" w:rsidP="00501129">
            <w:pPr>
              <w:jc w:val="center"/>
              <w:rPr>
                <w:rFonts w:ascii="GHEA Grapalat" w:hAnsi="GHEA Grapalat"/>
                <w:i/>
                <w:sz w:val="20"/>
              </w:rPr>
            </w:pPr>
          </w:p>
        </w:tc>
        <w:tc>
          <w:tcPr>
            <w:tcW w:w="1069" w:type="dxa"/>
          </w:tcPr>
          <w:p w14:paraId="2C61D75F" w14:textId="77777777" w:rsidR="00501129" w:rsidRPr="00B54C24" w:rsidRDefault="00501129" w:rsidP="00501129">
            <w:pPr>
              <w:jc w:val="center"/>
              <w:rPr>
                <w:rFonts w:ascii="GHEA Grapalat" w:hAnsi="GHEA Grapalat"/>
                <w:sz w:val="12"/>
              </w:rPr>
            </w:pPr>
          </w:p>
        </w:tc>
        <w:tc>
          <w:tcPr>
            <w:tcW w:w="1081" w:type="dxa"/>
            <w:gridSpan w:val="2"/>
            <w:vAlign w:val="center"/>
          </w:tcPr>
          <w:p w14:paraId="18302201" w14:textId="66A8A5BA" w:rsidR="00501129" w:rsidRPr="00B54C24" w:rsidRDefault="00501129" w:rsidP="00501129">
            <w:pPr>
              <w:jc w:val="center"/>
              <w:rPr>
                <w:rFonts w:ascii="GHEA Grapalat" w:hAnsi="GHEA Grapalat"/>
                <w:sz w:val="12"/>
              </w:rPr>
            </w:pPr>
            <w:r>
              <w:rPr>
                <w:rFonts w:ascii="GHEA Grapalat" w:hAnsi="GHEA Grapalat"/>
                <w:color w:val="000000"/>
                <w:sz w:val="16"/>
                <w:szCs w:val="16"/>
              </w:rPr>
              <w:t>360</w:t>
            </w:r>
          </w:p>
        </w:tc>
        <w:tc>
          <w:tcPr>
            <w:tcW w:w="916" w:type="dxa"/>
          </w:tcPr>
          <w:p w14:paraId="40901DB8" w14:textId="15CE7E92"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73D0FD3F" w14:textId="4B047985" w:rsidR="00501129" w:rsidRPr="00B54C24" w:rsidRDefault="00501129" w:rsidP="00501129">
            <w:pPr>
              <w:jc w:val="center"/>
              <w:rPr>
                <w:rFonts w:ascii="GHEA Grapalat" w:hAnsi="GHEA Grapalat"/>
                <w:sz w:val="12"/>
              </w:rPr>
            </w:pPr>
            <w:r>
              <w:rPr>
                <w:rFonts w:ascii="GHEA Grapalat" w:hAnsi="GHEA Grapalat"/>
                <w:color w:val="000000"/>
                <w:sz w:val="16"/>
                <w:szCs w:val="16"/>
              </w:rPr>
              <w:t>360</w:t>
            </w:r>
          </w:p>
        </w:tc>
        <w:tc>
          <w:tcPr>
            <w:tcW w:w="1229" w:type="dxa"/>
          </w:tcPr>
          <w:p w14:paraId="33905F2F" w14:textId="388A9D5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D0A8FFE" w14:textId="77777777" w:rsidTr="00501129">
        <w:tc>
          <w:tcPr>
            <w:tcW w:w="723" w:type="dxa"/>
            <w:vAlign w:val="center"/>
          </w:tcPr>
          <w:p w14:paraId="3C90A315" w14:textId="4977DA4E"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29</w:t>
            </w:r>
          </w:p>
        </w:tc>
        <w:tc>
          <w:tcPr>
            <w:tcW w:w="1275" w:type="dxa"/>
            <w:vAlign w:val="center"/>
          </w:tcPr>
          <w:p w14:paraId="13CD4109" w14:textId="35B1801B"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33621510</w:t>
            </w:r>
          </w:p>
        </w:tc>
        <w:tc>
          <w:tcPr>
            <w:tcW w:w="2835" w:type="dxa"/>
            <w:vAlign w:val="center"/>
          </w:tcPr>
          <w:p w14:paraId="4444B908" w14:textId="335F1121"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Կապտոպրիլ 50մգ</w:t>
            </w:r>
          </w:p>
        </w:tc>
        <w:tc>
          <w:tcPr>
            <w:tcW w:w="851" w:type="dxa"/>
          </w:tcPr>
          <w:p w14:paraId="1B7B3BAE" w14:textId="77777777" w:rsidR="00501129" w:rsidRPr="00A71D81" w:rsidRDefault="00501129" w:rsidP="00501129">
            <w:pPr>
              <w:jc w:val="center"/>
              <w:rPr>
                <w:rFonts w:ascii="GHEA Grapalat" w:hAnsi="GHEA Grapalat"/>
                <w:sz w:val="20"/>
              </w:rPr>
            </w:pPr>
          </w:p>
        </w:tc>
        <w:tc>
          <w:tcPr>
            <w:tcW w:w="2410" w:type="dxa"/>
            <w:vAlign w:val="center"/>
          </w:tcPr>
          <w:p w14:paraId="61AD3888" w14:textId="39BC659E" w:rsidR="00501129" w:rsidRPr="00FC5DF0" w:rsidRDefault="00501129" w:rsidP="00501129">
            <w:pPr>
              <w:jc w:val="center"/>
              <w:rPr>
                <w:rFonts w:ascii="GHEA Grapalat" w:hAnsi="GHEA Grapalat"/>
                <w:i/>
                <w:sz w:val="14"/>
              </w:rPr>
            </w:pPr>
            <w:r>
              <w:rPr>
                <w:rFonts w:ascii="GHEA Grapalat" w:hAnsi="GHEA Grapalat"/>
                <w:color w:val="000000"/>
                <w:sz w:val="16"/>
                <w:szCs w:val="16"/>
              </w:rPr>
              <w:t>Կապտոպրիլ 50մգ</w:t>
            </w:r>
          </w:p>
        </w:tc>
        <w:tc>
          <w:tcPr>
            <w:tcW w:w="1025" w:type="dxa"/>
            <w:vAlign w:val="center"/>
          </w:tcPr>
          <w:p w14:paraId="4D5EADB2" w14:textId="28F60291"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443A5BE8" w14:textId="3D90F072" w:rsidR="00501129" w:rsidRPr="00764DFF" w:rsidRDefault="00501129" w:rsidP="00501129">
            <w:pPr>
              <w:jc w:val="center"/>
              <w:rPr>
                <w:rFonts w:ascii="GHEA Grapalat" w:hAnsi="GHEA Grapalat"/>
                <w:i/>
                <w:sz w:val="20"/>
              </w:rPr>
            </w:pPr>
          </w:p>
        </w:tc>
        <w:tc>
          <w:tcPr>
            <w:tcW w:w="1069" w:type="dxa"/>
          </w:tcPr>
          <w:p w14:paraId="0DE4AFBF" w14:textId="77777777" w:rsidR="00501129" w:rsidRPr="00B54C24" w:rsidRDefault="00501129" w:rsidP="00501129">
            <w:pPr>
              <w:jc w:val="center"/>
              <w:rPr>
                <w:rFonts w:ascii="GHEA Grapalat" w:hAnsi="GHEA Grapalat"/>
                <w:sz w:val="12"/>
              </w:rPr>
            </w:pPr>
          </w:p>
        </w:tc>
        <w:tc>
          <w:tcPr>
            <w:tcW w:w="1081" w:type="dxa"/>
            <w:gridSpan w:val="2"/>
            <w:vAlign w:val="center"/>
          </w:tcPr>
          <w:p w14:paraId="6C771FCC" w14:textId="6EEAC994"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916" w:type="dxa"/>
          </w:tcPr>
          <w:p w14:paraId="1936EB69" w14:textId="30B14825"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AF1D762" w14:textId="05B6CF5E"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1229" w:type="dxa"/>
          </w:tcPr>
          <w:p w14:paraId="5AE0CC4D" w14:textId="3923C8B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5F926D7" w14:textId="77777777" w:rsidTr="00501129">
        <w:tc>
          <w:tcPr>
            <w:tcW w:w="723" w:type="dxa"/>
            <w:vAlign w:val="center"/>
          </w:tcPr>
          <w:p w14:paraId="576A571C" w14:textId="68A29AB9"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30</w:t>
            </w:r>
          </w:p>
        </w:tc>
        <w:tc>
          <w:tcPr>
            <w:tcW w:w="1275" w:type="dxa"/>
            <w:vAlign w:val="center"/>
          </w:tcPr>
          <w:p w14:paraId="259CBADE" w14:textId="758C492C"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33691203</w:t>
            </w:r>
          </w:p>
        </w:tc>
        <w:tc>
          <w:tcPr>
            <w:tcW w:w="2835" w:type="dxa"/>
            <w:vAlign w:val="center"/>
          </w:tcPr>
          <w:p w14:paraId="08B9AD7E" w14:textId="453F397F"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/Լորիստա-հ/ 50մգ+12.5մգ</w:t>
            </w:r>
          </w:p>
        </w:tc>
        <w:tc>
          <w:tcPr>
            <w:tcW w:w="851" w:type="dxa"/>
          </w:tcPr>
          <w:p w14:paraId="56418241" w14:textId="77777777" w:rsidR="00501129" w:rsidRPr="00A71D81" w:rsidRDefault="00501129" w:rsidP="00501129">
            <w:pPr>
              <w:jc w:val="center"/>
              <w:rPr>
                <w:rFonts w:ascii="GHEA Grapalat" w:hAnsi="GHEA Grapalat"/>
                <w:sz w:val="20"/>
              </w:rPr>
            </w:pPr>
          </w:p>
        </w:tc>
        <w:tc>
          <w:tcPr>
            <w:tcW w:w="2410" w:type="dxa"/>
            <w:vAlign w:val="center"/>
          </w:tcPr>
          <w:p w14:paraId="2A2EDC65" w14:textId="0B932B94" w:rsidR="00501129" w:rsidRPr="00FC5DF0" w:rsidRDefault="00501129" w:rsidP="00501129">
            <w:pPr>
              <w:jc w:val="center"/>
              <w:rPr>
                <w:rFonts w:ascii="GHEA Grapalat" w:hAnsi="GHEA Grapalat"/>
                <w:i/>
                <w:sz w:val="14"/>
              </w:rPr>
            </w:pPr>
            <w:r>
              <w:rPr>
                <w:rFonts w:ascii="GHEA Grapalat" w:hAnsi="GHEA Grapalat"/>
                <w:color w:val="000000"/>
                <w:sz w:val="16"/>
                <w:szCs w:val="16"/>
              </w:rPr>
              <w:t>/Լորիստա-հ/ 50մգ+12.5մգ</w:t>
            </w:r>
          </w:p>
        </w:tc>
        <w:tc>
          <w:tcPr>
            <w:tcW w:w="1025" w:type="dxa"/>
            <w:vAlign w:val="center"/>
          </w:tcPr>
          <w:p w14:paraId="62C9CDEE" w14:textId="5ACC235B"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72EE08FC" w14:textId="7C650C4B" w:rsidR="00501129" w:rsidRPr="00764DFF" w:rsidRDefault="00501129" w:rsidP="00501129">
            <w:pPr>
              <w:jc w:val="center"/>
              <w:rPr>
                <w:rFonts w:ascii="GHEA Grapalat" w:hAnsi="GHEA Grapalat"/>
                <w:i/>
                <w:sz w:val="20"/>
              </w:rPr>
            </w:pPr>
          </w:p>
        </w:tc>
        <w:tc>
          <w:tcPr>
            <w:tcW w:w="1069" w:type="dxa"/>
          </w:tcPr>
          <w:p w14:paraId="30DBB079" w14:textId="77777777" w:rsidR="00501129" w:rsidRPr="00B54C24" w:rsidRDefault="00501129" w:rsidP="00501129">
            <w:pPr>
              <w:jc w:val="center"/>
              <w:rPr>
                <w:rFonts w:ascii="GHEA Grapalat" w:hAnsi="GHEA Grapalat"/>
                <w:sz w:val="12"/>
              </w:rPr>
            </w:pPr>
          </w:p>
        </w:tc>
        <w:tc>
          <w:tcPr>
            <w:tcW w:w="1081" w:type="dxa"/>
            <w:gridSpan w:val="2"/>
            <w:vAlign w:val="center"/>
          </w:tcPr>
          <w:p w14:paraId="673DB362" w14:textId="40441A04" w:rsidR="00501129" w:rsidRPr="00B54C24" w:rsidRDefault="00501129" w:rsidP="00501129">
            <w:pPr>
              <w:jc w:val="center"/>
              <w:rPr>
                <w:rFonts w:ascii="GHEA Grapalat" w:hAnsi="GHEA Grapalat"/>
                <w:sz w:val="12"/>
              </w:rPr>
            </w:pPr>
            <w:r>
              <w:rPr>
                <w:rFonts w:ascii="GHEA Grapalat" w:hAnsi="GHEA Grapalat"/>
                <w:color w:val="000000"/>
                <w:sz w:val="16"/>
                <w:szCs w:val="16"/>
              </w:rPr>
              <w:t>252</w:t>
            </w:r>
          </w:p>
        </w:tc>
        <w:tc>
          <w:tcPr>
            <w:tcW w:w="916" w:type="dxa"/>
          </w:tcPr>
          <w:p w14:paraId="770DCE6C" w14:textId="14D2E8F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7B4F57A" w14:textId="513DF9C7" w:rsidR="00501129" w:rsidRPr="00B54C24" w:rsidRDefault="00501129" w:rsidP="00501129">
            <w:pPr>
              <w:jc w:val="center"/>
              <w:rPr>
                <w:rFonts w:ascii="GHEA Grapalat" w:hAnsi="GHEA Grapalat"/>
                <w:sz w:val="12"/>
              </w:rPr>
            </w:pPr>
            <w:r>
              <w:rPr>
                <w:rFonts w:ascii="GHEA Grapalat" w:hAnsi="GHEA Grapalat"/>
                <w:color w:val="000000"/>
                <w:sz w:val="16"/>
                <w:szCs w:val="16"/>
              </w:rPr>
              <w:t>252</w:t>
            </w:r>
          </w:p>
        </w:tc>
        <w:tc>
          <w:tcPr>
            <w:tcW w:w="1229" w:type="dxa"/>
          </w:tcPr>
          <w:p w14:paraId="243A270F" w14:textId="053A5E04"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2A78DC0" w14:textId="77777777" w:rsidTr="00501129">
        <w:tc>
          <w:tcPr>
            <w:tcW w:w="723" w:type="dxa"/>
            <w:vAlign w:val="center"/>
          </w:tcPr>
          <w:p w14:paraId="31AC7A8E" w14:textId="1D3C3282"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31</w:t>
            </w:r>
          </w:p>
        </w:tc>
        <w:tc>
          <w:tcPr>
            <w:tcW w:w="1275" w:type="dxa"/>
            <w:vAlign w:val="center"/>
          </w:tcPr>
          <w:p w14:paraId="40E67167" w14:textId="21E0141F"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33621520</w:t>
            </w:r>
          </w:p>
        </w:tc>
        <w:tc>
          <w:tcPr>
            <w:tcW w:w="2835" w:type="dxa"/>
            <w:vAlign w:val="center"/>
          </w:tcPr>
          <w:p w14:paraId="639951C2" w14:textId="414804A0"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Էնալապրիլ+հիդրոքլորթիազիդ 10մգ+25մգ</w:t>
            </w:r>
          </w:p>
        </w:tc>
        <w:tc>
          <w:tcPr>
            <w:tcW w:w="851" w:type="dxa"/>
          </w:tcPr>
          <w:p w14:paraId="0BE27B69" w14:textId="77777777" w:rsidR="00501129" w:rsidRPr="00A71D81" w:rsidRDefault="00501129" w:rsidP="00501129">
            <w:pPr>
              <w:jc w:val="center"/>
              <w:rPr>
                <w:rFonts w:ascii="GHEA Grapalat" w:hAnsi="GHEA Grapalat"/>
                <w:sz w:val="20"/>
              </w:rPr>
            </w:pPr>
          </w:p>
        </w:tc>
        <w:tc>
          <w:tcPr>
            <w:tcW w:w="2410" w:type="dxa"/>
            <w:vAlign w:val="center"/>
          </w:tcPr>
          <w:p w14:paraId="0AA52F42" w14:textId="27FB83B1" w:rsidR="00501129" w:rsidRPr="00FC5DF0" w:rsidRDefault="00501129" w:rsidP="00501129">
            <w:pPr>
              <w:jc w:val="center"/>
              <w:rPr>
                <w:rFonts w:ascii="GHEA Grapalat" w:hAnsi="GHEA Grapalat"/>
                <w:i/>
                <w:sz w:val="14"/>
              </w:rPr>
            </w:pPr>
            <w:r>
              <w:rPr>
                <w:rFonts w:ascii="GHEA Grapalat" w:hAnsi="GHEA Grapalat"/>
                <w:color w:val="000000"/>
                <w:sz w:val="16"/>
                <w:szCs w:val="16"/>
              </w:rPr>
              <w:t>Էնալապրիլ+հիդրոքլորթիազիդ 10մգ+25մգ</w:t>
            </w:r>
          </w:p>
        </w:tc>
        <w:tc>
          <w:tcPr>
            <w:tcW w:w="1025" w:type="dxa"/>
            <w:vAlign w:val="center"/>
          </w:tcPr>
          <w:p w14:paraId="7E12AEB8" w14:textId="7F159E88"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2DC5CE71" w14:textId="4B959301" w:rsidR="00501129" w:rsidRPr="00764DFF" w:rsidRDefault="00501129" w:rsidP="00501129">
            <w:pPr>
              <w:jc w:val="center"/>
              <w:rPr>
                <w:rFonts w:ascii="GHEA Grapalat" w:hAnsi="GHEA Grapalat"/>
                <w:i/>
                <w:sz w:val="20"/>
              </w:rPr>
            </w:pPr>
          </w:p>
        </w:tc>
        <w:tc>
          <w:tcPr>
            <w:tcW w:w="1069" w:type="dxa"/>
          </w:tcPr>
          <w:p w14:paraId="188D99CC" w14:textId="77777777" w:rsidR="00501129" w:rsidRPr="00B54C24" w:rsidRDefault="00501129" w:rsidP="00501129">
            <w:pPr>
              <w:jc w:val="center"/>
              <w:rPr>
                <w:rFonts w:ascii="GHEA Grapalat" w:hAnsi="GHEA Grapalat"/>
                <w:sz w:val="12"/>
              </w:rPr>
            </w:pPr>
          </w:p>
        </w:tc>
        <w:tc>
          <w:tcPr>
            <w:tcW w:w="1081" w:type="dxa"/>
            <w:gridSpan w:val="2"/>
            <w:vAlign w:val="center"/>
          </w:tcPr>
          <w:p w14:paraId="579F2F2C" w14:textId="0FA6F0FC" w:rsidR="00501129" w:rsidRPr="00B54C24" w:rsidRDefault="00501129" w:rsidP="00501129">
            <w:pPr>
              <w:jc w:val="center"/>
              <w:rPr>
                <w:rFonts w:ascii="GHEA Grapalat" w:hAnsi="GHEA Grapalat"/>
                <w:sz w:val="12"/>
              </w:rPr>
            </w:pPr>
            <w:r>
              <w:rPr>
                <w:rFonts w:ascii="GHEA Grapalat" w:hAnsi="GHEA Grapalat"/>
                <w:color w:val="000000"/>
                <w:sz w:val="16"/>
                <w:szCs w:val="16"/>
              </w:rPr>
              <w:t>180</w:t>
            </w:r>
          </w:p>
        </w:tc>
        <w:tc>
          <w:tcPr>
            <w:tcW w:w="916" w:type="dxa"/>
          </w:tcPr>
          <w:p w14:paraId="0B51EB4C" w14:textId="002FBD5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0BC8153" w14:textId="51A41CB6" w:rsidR="00501129" w:rsidRPr="00B54C24" w:rsidRDefault="00501129" w:rsidP="00501129">
            <w:pPr>
              <w:jc w:val="center"/>
              <w:rPr>
                <w:rFonts w:ascii="GHEA Grapalat" w:hAnsi="GHEA Grapalat"/>
                <w:sz w:val="12"/>
              </w:rPr>
            </w:pPr>
            <w:r>
              <w:rPr>
                <w:rFonts w:ascii="GHEA Grapalat" w:hAnsi="GHEA Grapalat"/>
                <w:color w:val="000000"/>
                <w:sz w:val="16"/>
                <w:szCs w:val="16"/>
              </w:rPr>
              <w:t>180</w:t>
            </w:r>
          </w:p>
        </w:tc>
        <w:tc>
          <w:tcPr>
            <w:tcW w:w="1229" w:type="dxa"/>
          </w:tcPr>
          <w:p w14:paraId="3ABA2844" w14:textId="3E8F2EB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27D57D8D" w14:textId="77777777" w:rsidTr="00501129">
        <w:tc>
          <w:tcPr>
            <w:tcW w:w="723" w:type="dxa"/>
            <w:vAlign w:val="center"/>
          </w:tcPr>
          <w:p w14:paraId="373366B1" w14:textId="73F5D3BA"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32</w:t>
            </w:r>
          </w:p>
        </w:tc>
        <w:tc>
          <w:tcPr>
            <w:tcW w:w="1275" w:type="dxa"/>
            <w:vAlign w:val="center"/>
          </w:tcPr>
          <w:p w14:paraId="49F768F8" w14:textId="2C70BBE9"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33621550</w:t>
            </w:r>
          </w:p>
        </w:tc>
        <w:tc>
          <w:tcPr>
            <w:tcW w:w="2835" w:type="dxa"/>
            <w:vAlign w:val="center"/>
          </w:tcPr>
          <w:p w14:paraId="3382D5AD" w14:textId="577D7F3D"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Ռամիպրիլ 10մգ</w:t>
            </w:r>
          </w:p>
        </w:tc>
        <w:tc>
          <w:tcPr>
            <w:tcW w:w="851" w:type="dxa"/>
          </w:tcPr>
          <w:p w14:paraId="3D4C10AF" w14:textId="77777777" w:rsidR="00501129" w:rsidRPr="00A71D81" w:rsidRDefault="00501129" w:rsidP="00501129">
            <w:pPr>
              <w:jc w:val="center"/>
              <w:rPr>
                <w:rFonts w:ascii="GHEA Grapalat" w:hAnsi="GHEA Grapalat"/>
                <w:sz w:val="20"/>
              </w:rPr>
            </w:pPr>
          </w:p>
        </w:tc>
        <w:tc>
          <w:tcPr>
            <w:tcW w:w="2410" w:type="dxa"/>
            <w:vAlign w:val="center"/>
          </w:tcPr>
          <w:p w14:paraId="2A28E450" w14:textId="76F7D63E" w:rsidR="00501129" w:rsidRPr="00FC5DF0" w:rsidRDefault="00501129" w:rsidP="00501129">
            <w:pPr>
              <w:jc w:val="center"/>
              <w:rPr>
                <w:rFonts w:ascii="GHEA Grapalat" w:hAnsi="GHEA Grapalat"/>
                <w:i/>
                <w:sz w:val="14"/>
              </w:rPr>
            </w:pPr>
            <w:r>
              <w:rPr>
                <w:rFonts w:ascii="GHEA Grapalat" w:hAnsi="GHEA Grapalat"/>
                <w:color w:val="000000"/>
                <w:sz w:val="16"/>
                <w:szCs w:val="16"/>
              </w:rPr>
              <w:t>Ռամիպրիլ 10մգ</w:t>
            </w:r>
          </w:p>
        </w:tc>
        <w:tc>
          <w:tcPr>
            <w:tcW w:w="1025" w:type="dxa"/>
            <w:vAlign w:val="center"/>
          </w:tcPr>
          <w:p w14:paraId="7DCBA9A0" w14:textId="0B1B53E8"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093753CB" w14:textId="44356DA5" w:rsidR="00501129" w:rsidRPr="00764DFF" w:rsidRDefault="00501129" w:rsidP="00501129">
            <w:pPr>
              <w:jc w:val="center"/>
              <w:rPr>
                <w:rFonts w:ascii="GHEA Grapalat" w:hAnsi="GHEA Grapalat"/>
                <w:i/>
                <w:sz w:val="20"/>
              </w:rPr>
            </w:pPr>
          </w:p>
        </w:tc>
        <w:tc>
          <w:tcPr>
            <w:tcW w:w="1069" w:type="dxa"/>
          </w:tcPr>
          <w:p w14:paraId="2A963F2E" w14:textId="77777777" w:rsidR="00501129" w:rsidRPr="00B54C24" w:rsidRDefault="00501129" w:rsidP="00501129">
            <w:pPr>
              <w:jc w:val="center"/>
              <w:rPr>
                <w:rFonts w:ascii="GHEA Grapalat" w:hAnsi="GHEA Grapalat"/>
                <w:sz w:val="12"/>
              </w:rPr>
            </w:pPr>
          </w:p>
        </w:tc>
        <w:tc>
          <w:tcPr>
            <w:tcW w:w="1081" w:type="dxa"/>
            <w:gridSpan w:val="2"/>
            <w:vAlign w:val="center"/>
          </w:tcPr>
          <w:p w14:paraId="6E108ECE" w14:textId="1277ABBF" w:rsidR="00501129" w:rsidRPr="00B54C24" w:rsidRDefault="00501129" w:rsidP="00501129">
            <w:pPr>
              <w:jc w:val="center"/>
              <w:rPr>
                <w:rFonts w:ascii="GHEA Grapalat" w:hAnsi="GHEA Grapalat"/>
                <w:sz w:val="12"/>
              </w:rPr>
            </w:pPr>
            <w:r>
              <w:rPr>
                <w:rFonts w:ascii="GHEA Grapalat" w:hAnsi="GHEA Grapalat"/>
                <w:color w:val="000000"/>
                <w:sz w:val="16"/>
                <w:szCs w:val="16"/>
              </w:rPr>
              <w:t>112</w:t>
            </w:r>
          </w:p>
        </w:tc>
        <w:tc>
          <w:tcPr>
            <w:tcW w:w="916" w:type="dxa"/>
          </w:tcPr>
          <w:p w14:paraId="61029689" w14:textId="7324B040"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lastRenderedPageBreak/>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B55E2E8" w14:textId="1FEE4EA8" w:rsidR="00501129" w:rsidRPr="00B54C24" w:rsidRDefault="00501129" w:rsidP="00501129">
            <w:pPr>
              <w:jc w:val="center"/>
              <w:rPr>
                <w:rFonts w:ascii="GHEA Grapalat" w:hAnsi="GHEA Grapalat"/>
                <w:sz w:val="12"/>
              </w:rPr>
            </w:pPr>
            <w:r>
              <w:rPr>
                <w:rFonts w:ascii="GHEA Grapalat" w:hAnsi="GHEA Grapalat"/>
                <w:color w:val="000000"/>
                <w:sz w:val="16"/>
                <w:szCs w:val="16"/>
              </w:rPr>
              <w:lastRenderedPageBreak/>
              <w:t>112</w:t>
            </w:r>
          </w:p>
        </w:tc>
        <w:tc>
          <w:tcPr>
            <w:tcW w:w="1229" w:type="dxa"/>
          </w:tcPr>
          <w:p w14:paraId="68EEAFA7" w14:textId="27211EF3"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30D91171" w14:textId="77777777" w:rsidTr="00501129">
        <w:tc>
          <w:tcPr>
            <w:tcW w:w="723" w:type="dxa"/>
            <w:vAlign w:val="center"/>
          </w:tcPr>
          <w:p w14:paraId="3F5B88F4" w14:textId="7E044166"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lastRenderedPageBreak/>
              <w:t>33</w:t>
            </w:r>
          </w:p>
        </w:tc>
        <w:tc>
          <w:tcPr>
            <w:tcW w:w="1275" w:type="dxa"/>
            <w:vAlign w:val="center"/>
          </w:tcPr>
          <w:p w14:paraId="35A1D45B" w14:textId="7BE59A87"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33621560</w:t>
            </w:r>
          </w:p>
        </w:tc>
        <w:tc>
          <w:tcPr>
            <w:tcW w:w="2835" w:type="dxa"/>
            <w:vAlign w:val="center"/>
          </w:tcPr>
          <w:p w14:paraId="1C5C6720" w14:textId="4F298440"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Ռամիպրիլ + հիդրոքլորթիազիդ 5մգ+25մգ</w:t>
            </w:r>
          </w:p>
        </w:tc>
        <w:tc>
          <w:tcPr>
            <w:tcW w:w="851" w:type="dxa"/>
          </w:tcPr>
          <w:p w14:paraId="1FECF5B8" w14:textId="77777777" w:rsidR="00501129" w:rsidRPr="00A71D81" w:rsidRDefault="00501129" w:rsidP="00501129">
            <w:pPr>
              <w:jc w:val="center"/>
              <w:rPr>
                <w:rFonts w:ascii="GHEA Grapalat" w:hAnsi="GHEA Grapalat"/>
                <w:sz w:val="20"/>
              </w:rPr>
            </w:pPr>
          </w:p>
        </w:tc>
        <w:tc>
          <w:tcPr>
            <w:tcW w:w="2410" w:type="dxa"/>
            <w:vAlign w:val="center"/>
          </w:tcPr>
          <w:p w14:paraId="609B4512" w14:textId="1CE30A87" w:rsidR="00501129" w:rsidRPr="00FC5DF0" w:rsidRDefault="00501129" w:rsidP="00501129">
            <w:pPr>
              <w:jc w:val="center"/>
              <w:rPr>
                <w:rFonts w:ascii="GHEA Grapalat" w:hAnsi="GHEA Grapalat"/>
                <w:i/>
                <w:sz w:val="14"/>
              </w:rPr>
            </w:pPr>
            <w:r>
              <w:rPr>
                <w:rFonts w:ascii="GHEA Grapalat" w:hAnsi="GHEA Grapalat"/>
                <w:color w:val="000000"/>
                <w:sz w:val="16"/>
                <w:szCs w:val="16"/>
              </w:rPr>
              <w:t>Ռամիպրիլ + հիդրոքլորթիազիդ 5մգ+25մգ</w:t>
            </w:r>
          </w:p>
        </w:tc>
        <w:tc>
          <w:tcPr>
            <w:tcW w:w="1025" w:type="dxa"/>
            <w:vAlign w:val="center"/>
          </w:tcPr>
          <w:p w14:paraId="3FB5AA57" w14:textId="59A7C052"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754AD8A" w14:textId="50BC3C71" w:rsidR="00501129" w:rsidRPr="00764DFF" w:rsidRDefault="00501129" w:rsidP="00501129">
            <w:pPr>
              <w:jc w:val="center"/>
              <w:rPr>
                <w:rFonts w:ascii="GHEA Grapalat" w:hAnsi="GHEA Grapalat"/>
                <w:i/>
                <w:sz w:val="20"/>
              </w:rPr>
            </w:pPr>
          </w:p>
        </w:tc>
        <w:tc>
          <w:tcPr>
            <w:tcW w:w="1069" w:type="dxa"/>
          </w:tcPr>
          <w:p w14:paraId="46924A1E" w14:textId="77777777" w:rsidR="00501129" w:rsidRPr="00B54C24" w:rsidRDefault="00501129" w:rsidP="00501129">
            <w:pPr>
              <w:jc w:val="center"/>
              <w:rPr>
                <w:rFonts w:ascii="GHEA Grapalat" w:hAnsi="GHEA Grapalat"/>
                <w:sz w:val="12"/>
              </w:rPr>
            </w:pPr>
          </w:p>
        </w:tc>
        <w:tc>
          <w:tcPr>
            <w:tcW w:w="1081" w:type="dxa"/>
            <w:gridSpan w:val="2"/>
            <w:vAlign w:val="center"/>
          </w:tcPr>
          <w:p w14:paraId="0F616851" w14:textId="14047AB5" w:rsidR="00501129" w:rsidRPr="00B54C24" w:rsidRDefault="00501129" w:rsidP="00501129">
            <w:pPr>
              <w:jc w:val="center"/>
              <w:rPr>
                <w:rFonts w:ascii="GHEA Grapalat" w:hAnsi="GHEA Grapalat"/>
                <w:sz w:val="12"/>
              </w:rPr>
            </w:pPr>
            <w:r>
              <w:rPr>
                <w:rFonts w:ascii="GHEA Grapalat" w:hAnsi="GHEA Grapalat"/>
                <w:color w:val="000000"/>
                <w:sz w:val="16"/>
                <w:szCs w:val="16"/>
              </w:rPr>
              <w:t>112</w:t>
            </w:r>
          </w:p>
        </w:tc>
        <w:tc>
          <w:tcPr>
            <w:tcW w:w="916" w:type="dxa"/>
          </w:tcPr>
          <w:p w14:paraId="75324992" w14:textId="3A213658"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253D5CBA" w14:textId="144C4306" w:rsidR="00501129" w:rsidRPr="00B54C24" w:rsidRDefault="00501129" w:rsidP="00501129">
            <w:pPr>
              <w:jc w:val="center"/>
              <w:rPr>
                <w:rFonts w:ascii="GHEA Grapalat" w:hAnsi="GHEA Grapalat"/>
                <w:sz w:val="12"/>
              </w:rPr>
            </w:pPr>
            <w:r>
              <w:rPr>
                <w:rFonts w:ascii="GHEA Grapalat" w:hAnsi="GHEA Grapalat"/>
                <w:color w:val="000000"/>
                <w:sz w:val="16"/>
                <w:szCs w:val="16"/>
              </w:rPr>
              <w:t>112</w:t>
            </w:r>
          </w:p>
        </w:tc>
        <w:tc>
          <w:tcPr>
            <w:tcW w:w="1229" w:type="dxa"/>
          </w:tcPr>
          <w:p w14:paraId="3E1B1A9F" w14:textId="5A4F7168"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2C2B506" w14:textId="77777777" w:rsidTr="00501129">
        <w:tc>
          <w:tcPr>
            <w:tcW w:w="723" w:type="dxa"/>
            <w:vAlign w:val="center"/>
          </w:tcPr>
          <w:p w14:paraId="0E0E8E86" w14:textId="3CC65572"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34</w:t>
            </w:r>
          </w:p>
        </w:tc>
        <w:tc>
          <w:tcPr>
            <w:tcW w:w="1275" w:type="dxa"/>
            <w:vAlign w:val="center"/>
          </w:tcPr>
          <w:p w14:paraId="5F7E73E2" w14:textId="326638C9"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33621560</w:t>
            </w:r>
          </w:p>
        </w:tc>
        <w:tc>
          <w:tcPr>
            <w:tcW w:w="2835" w:type="dxa"/>
            <w:vAlign w:val="center"/>
          </w:tcPr>
          <w:p w14:paraId="113090B4" w14:textId="14514F44"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Ռամիպրիլ + ամլոդիպին 5մգ+10մգ</w:t>
            </w:r>
          </w:p>
        </w:tc>
        <w:tc>
          <w:tcPr>
            <w:tcW w:w="851" w:type="dxa"/>
          </w:tcPr>
          <w:p w14:paraId="0F2BF693" w14:textId="77777777" w:rsidR="00501129" w:rsidRPr="00A71D81" w:rsidRDefault="00501129" w:rsidP="00501129">
            <w:pPr>
              <w:jc w:val="center"/>
              <w:rPr>
                <w:rFonts w:ascii="GHEA Grapalat" w:hAnsi="GHEA Grapalat"/>
                <w:sz w:val="20"/>
              </w:rPr>
            </w:pPr>
          </w:p>
        </w:tc>
        <w:tc>
          <w:tcPr>
            <w:tcW w:w="2410" w:type="dxa"/>
            <w:vAlign w:val="center"/>
          </w:tcPr>
          <w:p w14:paraId="249F2D30" w14:textId="4D179636" w:rsidR="00501129" w:rsidRPr="00FC5DF0" w:rsidRDefault="00501129" w:rsidP="00501129">
            <w:pPr>
              <w:jc w:val="center"/>
              <w:rPr>
                <w:rFonts w:ascii="GHEA Grapalat" w:hAnsi="GHEA Grapalat"/>
                <w:i/>
                <w:sz w:val="14"/>
              </w:rPr>
            </w:pPr>
            <w:r>
              <w:rPr>
                <w:rFonts w:ascii="GHEA Grapalat" w:hAnsi="GHEA Grapalat"/>
                <w:color w:val="000000"/>
                <w:sz w:val="16"/>
                <w:szCs w:val="16"/>
              </w:rPr>
              <w:t>Ռամիպրիլ + ամլոդիպին 5մգ+10մգ</w:t>
            </w:r>
          </w:p>
        </w:tc>
        <w:tc>
          <w:tcPr>
            <w:tcW w:w="1025" w:type="dxa"/>
            <w:vAlign w:val="center"/>
          </w:tcPr>
          <w:p w14:paraId="09953E5E" w14:textId="2AEBB4CD"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D864AE7" w14:textId="60678B4C" w:rsidR="00501129" w:rsidRPr="00764DFF" w:rsidRDefault="00501129" w:rsidP="00501129">
            <w:pPr>
              <w:jc w:val="center"/>
              <w:rPr>
                <w:rFonts w:ascii="GHEA Grapalat" w:hAnsi="GHEA Grapalat"/>
                <w:i/>
                <w:sz w:val="20"/>
              </w:rPr>
            </w:pPr>
          </w:p>
        </w:tc>
        <w:tc>
          <w:tcPr>
            <w:tcW w:w="1069" w:type="dxa"/>
          </w:tcPr>
          <w:p w14:paraId="63F466F1" w14:textId="77777777" w:rsidR="00501129" w:rsidRPr="00B54C24" w:rsidRDefault="00501129" w:rsidP="00501129">
            <w:pPr>
              <w:jc w:val="center"/>
              <w:rPr>
                <w:rFonts w:ascii="GHEA Grapalat" w:hAnsi="GHEA Grapalat"/>
                <w:sz w:val="12"/>
              </w:rPr>
            </w:pPr>
          </w:p>
        </w:tc>
        <w:tc>
          <w:tcPr>
            <w:tcW w:w="1081" w:type="dxa"/>
            <w:gridSpan w:val="2"/>
            <w:vAlign w:val="center"/>
          </w:tcPr>
          <w:p w14:paraId="2E5AC3C8" w14:textId="0AE42DB3" w:rsidR="00501129" w:rsidRPr="00B54C24" w:rsidRDefault="00501129" w:rsidP="00501129">
            <w:pPr>
              <w:jc w:val="center"/>
              <w:rPr>
                <w:rFonts w:ascii="GHEA Grapalat" w:hAnsi="GHEA Grapalat"/>
                <w:sz w:val="12"/>
              </w:rPr>
            </w:pPr>
            <w:r>
              <w:rPr>
                <w:rFonts w:ascii="GHEA Grapalat" w:hAnsi="GHEA Grapalat"/>
                <w:color w:val="000000"/>
                <w:sz w:val="16"/>
                <w:szCs w:val="16"/>
              </w:rPr>
              <w:t>180</w:t>
            </w:r>
          </w:p>
        </w:tc>
        <w:tc>
          <w:tcPr>
            <w:tcW w:w="916" w:type="dxa"/>
          </w:tcPr>
          <w:p w14:paraId="321E2263" w14:textId="2D216A72"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491A0CF3" w14:textId="4CB3F54D" w:rsidR="00501129" w:rsidRPr="00B54C24" w:rsidRDefault="00501129" w:rsidP="00501129">
            <w:pPr>
              <w:jc w:val="center"/>
              <w:rPr>
                <w:rFonts w:ascii="GHEA Grapalat" w:hAnsi="GHEA Grapalat"/>
                <w:sz w:val="12"/>
              </w:rPr>
            </w:pPr>
            <w:r>
              <w:rPr>
                <w:rFonts w:ascii="GHEA Grapalat" w:hAnsi="GHEA Grapalat"/>
                <w:color w:val="000000"/>
                <w:sz w:val="16"/>
                <w:szCs w:val="16"/>
              </w:rPr>
              <w:t>180</w:t>
            </w:r>
          </w:p>
        </w:tc>
        <w:tc>
          <w:tcPr>
            <w:tcW w:w="1229" w:type="dxa"/>
          </w:tcPr>
          <w:p w14:paraId="076FB014" w14:textId="0ADF5004"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E745BA0" w14:textId="77777777" w:rsidTr="00501129">
        <w:tc>
          <w:tcPr>
            <w:tcW w:w="723" w:type="dxa"/>
            <w:vAlign w:val="center"/>
          </w:tcPr>
          <w:p w14:paraId="627E0A8A" w14:textId="729FE52D"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35</w:t>
            </w:r>
          </w:p>
        </w:tc>
        <w:tc>
          <w:tcPr>
            <w:tcW w:w="1275" w:type="dxa"/>
            <w:vAlign w:val="center"/>
          </w:tcPr>
          <w:p w14:paraId="18672FD2" w14:textId="169D47B8"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33621560</w:t>
            </w:r>
          </w:p>
        </w:tc>
        <w:tc>
          <w:tcPr>
            <w:tcW w:w="2835" w:type="dxa"/>
            <w:vAlign w:val="center"/>
          </w:tcPr>
          <w:p w14:paraId="49A23D0B" w14:textId="47F8A842"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Ռամիպրիլ + ամլոդիպին 10մգ+10մգ</w:t>
            </w:r>
          </w:p>
        </w:tc>
        <w:tc>
          <w:tcPr>
            <w:tcW w:w="851" w:type="dxa"/>
          </w:tcPr>
          <w:p w14:paraId="700C99D9" w14:textId="77777777" w:rsidR="00501129" w:rsidRPr="00A71D81" w:rsidRDefault="00501129" w:rsidP="00501129">
            <w:pPr>
              <w:jc w:val="center"/>
              <w:rPr>
                <w:rFonts w:ascii="GHEA Grapalat" w:hAnsi="GHEA Grapalat"/>
                <w:sz w:val="20"/>
              </w:rPr>
            </w:pPr>
          </w:p>
        </w:tc>
        <w:tc>
          <w:tcPr>
            <w:tcW w:w="2410" w:type="dxa"/>
            <w:vAlign w:val="center"/>
          </w:tcPr>
          <w:p w14:paraId="2E770548" w14:textId="1CEA8629" w:rsidR="00501129" w:rsidRPr="00FC5DF0" w:rsidRDefault="00501129" w:rsidP="00501129">
            <w:pPr>
              <w:jc w:val="center"/>
              <w:rPr>
                <w:rFonts w:ascii="GHEA Grapalat" w:hAnsi="GHEA Grapalat"/>
                <w:i/>
                <w:sz w:val="14"/>
              </w:rPr>
            </w:pPr>
            <w:r>
              <w:rPr>
                <w:rFonts w:ascii="GHEA Grapalat" w:hAnsi="GHEA Grapalat"/>
                <w:color w:val="000000"/>
                <w:sz w:val="16"/>
                <w:szCs w:val="16"/>
              </w:rPr>
              <w:t>Ռամիպրիլ + ամլոդիպին 10մգ+10մգ</w:t>
            </w:r>
          </w:p>
        </w:tc>
        <w:tc>
          <w:tcPr>
            <w:tcW w:w="1025" w:type="dxa"/>
            <w:vAlign w:val="center"/>
          </w:tcPr>
          <w:p w14:paraId="271260EB" w14:textId="7293437E"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071CCEF9" w14:textId="7F57D10D" w:rsidR="00501129" w:rsidRPr="00764DFF" w:rsidRDefault="00501129" w:rsidP="00501129">
            <w:pPr>
              <w:jc w:val="center"/>
              <w:rPr>
                <w:rFonts w:ascii="GHEA Grapalat" w:hAnsi="GHEA Grapalat"/>
                <w:i/>
                <w:sz w:val="20"/>
              </w:rPr>
            </w:pPr>
          </w:p>
        </w:tc>
        <w:tc>
          <w:tcPr>
            <w:tcW w:w="1069" w:type="dxa"/>
          </w:tcPr>
          <w:p w14:paraId="773CD163" w14:textId="77777777" w:rsidR="00501129" w:rsidRPr="00B54C24" w:rsidRDefault="00501129" w:rsidP="00501129">
            <w:pPr>
              <w:jc w:val="center"/>
              <w:rPr>
                <w:rFonts w:ascii="GHEA Grapalat" w:hAnsi="GHEA Grapalat"/>
                <w:sz w:val="12"/>
              </w:rPr>
            </w:pPr>
          </w:p>
        </w:tc>
        <w:tc>
          <w:tcPr>
            <w:tcW w:w="1081" w:type="dxa"/>
            <w:gridSpan w:val="2"/>
            <w:vAlign w:val="center"/>
          </w:tcPr>
          <w:p w14:paraId="04932DA1" w14:textId="6EB9EB7D" w:rsidR="00501129" w:rsidRPr="00B54C24" w:rsidRDefault="00501129" w:rsidP="00501129">
            <w:pPr>
              <w:jc w:val="center"/>
              <w:rPr>
                <w:rFonts w:ascii="GHEA Grapalat" w:hAnsi="GHEA Grapalat"/>
                <w:sz w:val="12"/>
              </w:rPr>
            </w:pPr>
            <w:r>
              <w:rPr>
                <w:rFonts w:ascii="GHEA Grapalat" w:hAnsi="GHEA Grapalat"/>
                <w:color w:val="000000"/>
                <w:sz w:val="16"/>
                <w:szCs w:val="16"/>
              </w:rPr>
              <w:t>180</w:t>
            </w:r>
          </w:p>
        </w:tc>
        <w:tc>
          <w:tcPr>
            <w:tcW w:w="916" w:type="dxa"/>
          </w:tcPr>
          <w:p w14:paraId="7339C63D" w14:textId="4262626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0A76F4FF" w14:textId="2ED666B0" w:rsidR="00501129" w:rsidRPr="00B54C24" w:rsidRDefault="00501129" w:rsidP="00501129">
            <w:pPr>
              <w:jc w:val="center"/>
              <w:rPr>
                <w:rFonts w:ascii="GHEA Grapalat" w:hAnsi="GHEA Grapalat"/>
                <w:sz w:val="12"/>
              </w:rPr>
            </w:pPr>
            <w:r>
              <w:rPr>
                <w:rFonts w:ascii="GHEA Grapalat" w:hAnsi="GHEA Grapalat"/>
                <w:color w:val="000000"/>
                <w:sz w:val="16"/>
                <w:szCs w:val="16"/>
              </w:rPr>
              <w:t>180</w:t>
            </w:r>
          </w:p>
        </w:tc>
        <w:tc>
          <w:tcPr>
            <w:tcW w:w="1229" w:type="dxa"/>
          </w:tcPr>
          <w:p w14:paraId="10A17E3B" w14:textId="7E9654EF"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03485B3" w14:textId="77777777" w:rsidTr="00501129">
        <w:tc>
          <w:tcPr>
            <w:tcW w:w="723" w:type="dxa"/>
            <w:vAlign w:val="center"/>
          </w:tcPr>
          <w:p w14:paraId="1B4CC3B4" w14:textId="43074976"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36</w:t>
            </w:r>
          </w:p>
        </w:tc>
        <w:tc>
          <w:tcPr>
            <w:tcW w:w="1275" w:type="dxa"/>
            <w:vAlign w:val="center"/>
          </w:tcPr>
          <w:p w14:paraId="6AFC98C5" w14:textId="2AD52960"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33621460</w:t>
            </w:r>
          </w:p>
        </w:tc>
        <w:tc>
          <w:tcPr>
            <w:tcW w:w="2835" w:type="dxa"/>
            <w:vAlign w:val="center"/>
          </w:tcPr>
          <w:p w14:paraId="777DA93C" w14:textId="3FC3BFFB"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Պերինդոպրիլ+ամլոդիպին 10մգ+5մգ</w:t>
            </w:r>
          </w:p>
        </w:tc>
        <w:tc>
          <w:tcPr>
            <w:tcW w:w="851" w:type="dxa"/>
          </w:tcPr>
          <w:p w14:paraId="2AD263C0" w14:textId="77777777" w:rsidR="00501129" w:rsidRPr="00A71D81" w:rsidRDefault="00501129" w:rsidP="00501129">
            <w:pPr>
              <w:jc w:val="center"/>
              <w:rPr>
                <w:rFonts w:ascii="GHEA Grapalat" w:hAnsi="GHEA Grapalat"/>
                <w:sz w:val="20"/>
              </w:rPr>
            </w:pPr>
          </w:p>
        </w:tc>
        <w:tc>
          <w:tcPr>
            <w:tcW w:w="2410" w:type="dxa"/>
            <w:vAlign w:val="center"/>
          </w:tcPr>
          <w:p w14:paraId="64498774" w14:textId="6C29A5FD" w:rsidR="00501129" w:rsidRPr="00FC5DF0" w:rsidRDefault="00501129" w:rsidP="00501129">
            <w:pPr>
              <w:jc w:val="center"/>
              <w:rPr>
                <w:rFonts w:ascii="GHEA Grapalat" w:hAnsi="GHEA Grapalat"/>
                <w:i/>
                <w:sz w:val="14"/>
              </w:rPr>
            </w:pPr>
            <w:r>
              <w:rPr>
                <w:rFonts w:ascii="GHEA Grapalat" w:hAnsi="GHEA Grapalat"/>
                <w:color w:val="000000"/>
                <w:sz w:val="16"/>
                <w:szCs w:val="16"/>
              </w:rPr>
              <w:t>Պերինդոպրիլ+ամլոդիպին 10մգ+5մգ</w:t>
            </w:r>
          </w:p>
        </w:tc>
        <w:tc>
          <w:tcPr>
            <w:tcW w:w="1025" w:type="dxa"/>
            <w:vAlign w:val="center"/>
          </w:tcPr>
          <w:p w14:paraId="73DE4AA6" w14:textId="5BA8678D"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1E2B685" w14:textId="66FBD5E2" w:rsidR="00501129" w:rsidRPr="00764DFF" w:rsidRDefault="00501129" w:rsidP="00501129">
            <w:pPr>
              <w:jc w:val="center"/>
              <w:rPr>
                <w:rFonts w:ascii="GHEA Grapalat" w:hAnsi="GHEA Grapalat"/>
                <w:i/>
                <w:sz w:val="20"/>
              </w:rPr>
            </w:pPr>
          </w:p>
        </w:tc>
        <w:tc>
          <w:tcPr>
            <w:tcW w:w="1069" w:type="dxa"/>
          </w:tcPr>
          <w:p w14:paraId="6180DBAA" w14:textId="77777777" w:rsidR="00501129" w:rsidRPr="00B54C24" w:rsidRDefault="00501129" w:rsidP="00501129">
            <w:pPr>
              <w:jc w:val="center"/>
              <w:rPr>
                <w:rFonts w:ascii="GHEA Grapalat" w:hAnsi="GHEA Grapalat"/>
                <w:sz w:val="12"/>
              </w:rPr>
            </w:pPr>
          </w:p>
        </w:tc>
        <w:tc>
          <w:tcPr>
            <w:tcW w:w="1081" w:type="dxa"/>
            <w:gridSpan w:val="2"/>
            <w:vAlign w:val="center"/>
          </w:tcPr>
          <w:p w14:paraId="5033C88E" w14:textId="6D8C14D7"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916" w:type="dxa"/>
          </w:tcPr>
          <w:p w14:paraId="2777F04F" w14:textId="7FF692C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F4AE196" w14:textId="722E2E00"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1229" w:type="dxa"/>
          </w:tcPr>
          <w:p w14:paraId="36BD1DFF" w14:textId="44B0F853"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8356D23" w14:textId="77777777" w:rsidTr="00501129">
        <w:tc>
          <w:tcPr>
            <w:tcW w:w="723" w:type="dxa"/>
            <w:vAlign w:val="center"/>
          </w:tcPr>
          <w:p w14:paraId="5B02AF57" w14:textId="735AC976"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37</w:t>
            </w:r>
          </w:p>
        </w:tc>
        <w:tc>
          <w:tcPr>
            <w:tcW w:w="1275" w:type="dxa"/>
            <w:vAlign w:val="center"/>
          </w:tcPr>
          <w:p w14:paraId="110D8F9D" w14:textId="4EA0FEF2"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33621460</w:t>
            </w:r>
          </w:p>
        </w:tc>
        <w:tc>
          <w:tcPr>
            <w:tcW w:w="2835" w:type="dxa"/>
            <w:vAlign w:val="center"/>
          </w:tcPr>
          <w:p w14:paraId="504B3D9F" w14:textId="0C8ACED8"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Պերինդոպրիլ+ամլոդիպին 10մգ+10մգ</w:t>
            </w:r>
          </w:p>
        </w:tc>
        <w:tc>
          <w:tcPr>
            <w:tcW w:w="851" w:type="dxa"/>
          </w:tcPr>
          <w:p w14:paraId="7187D074" w14:textId="77777777" w:rsidR="00501129" w:rsidRPr="00A71D81" w:rsidRDefault="00501129" w:rsidP="00501129">
            <w:pPr>
              <w:jc w:val="center"/>
              <w:rPr>
                <w:rFonts w:ascii="GHEA Grapalat" w:hAnsi="GHEA Grapalat"/>
                <w:sz w:val="20"/>
              </w:rPr>
            </w:pPr>
          </w:p>
        </w:tc>
        <w:tc>
          <w:tcPr>
            <w:tcW w:w="2410" w:type="dxa"/>
            <w:vAlign w:val="center"/>
          </w:tcPr>
          <w:p w14:paraId="0254EE3A" w14:textId="14D1C59C" w:rsidR="00501129" w:rsidRPr="00FC5DF0" w:rsidRDefault="00501129" w:rsidP="00501129">
            <w:pPr>
              <w:jc w:val="center"/>
              <w:rPr>
                <w:rFonts w:ascii="GHEA Grapalat" w:hAnsi="GHEA Grapalat"/>
                <w:i/>
                <w:sz w:val="14"/>
              </w:rPr>
            </w:pPr>
            <w:r>
              <w:rPr>
                <w:rFonts w:ascii="GHEA Grapalat" w:hAnsi="GHEA Grapalat"/>
                <w:color w:val="000000"/>
                <w:sz w:val="16"/>
                <w:szCs w:val="16"/>
              </w:rPr>
              <w:t>Պերինդոպրիլ+ամլոդիպին 10մգ+10մգ</w:t>
            </w:r>
          </w:p>
        </w:tc>
        <w:tc>
          <w:tcPr>
            <w:tcW w:w="1025" w:type="dxa"/>
            <w:vAlign w:val="center"/>
          </w:tcPr>
          <w:p w14:paraId="0F43D2C2" w14:textId="25C2276D"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7F90BFC" w14:textId="66492A2C" w:rsidR="00501129" w:rsidRPr="00764DFF" w:rsidRDefault="00501129" w:rsidP="00501129">
            <w:pPr>
              <w:jc w:val="center"/>
              <w:rPr>
                <w:rFonts w:ascii="GHEA Grapalat" w:hAnsi="GHEA Grapalat"/>
                <w:i/>
                <w:sz w:val="20"/>
              </w:rPr>
            </w:pPr>
          </w:p>
        </w:tc>
        <w:tc>
          <w:tcPr>
            <w:tcW w:w="1069" w:type="dxa"/>
          </w:tcPr>
          <w:p w14:paraId="684D932B" w14:textId="77777777" w:rsidR="00501129" w:rsidRPr="00B54C24" w:rsidRDefault="00501129" w:rsidP="00501129">
            <w:pPr>
              <w:jc w:val="center"/>
              <w:rPr>
                <w:rFonts w:ascii="GHEA Grapalat" w:hAnsi="GHEA Grapalat"/>
                <w:sz w:val="12"/>
              </w:rPr>
            </w:pPr>
          </w:p>
        </w:tc>
        <w:tc>
          <w:tcPr>
            <w:tcW w:w="1081" w:type="dxa"/>
            <w:gridSpan w:val="2"/>
            <w:vAlign w:val="center"/>
          </w:tcPr>
          <w:p w14:paraId="271FDADA" w14:textId="320874D1"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916" w:type="dxa"/>
          </w:tcPr>
          <w:p w14:paraId="0313C38C" w14:textId="60303D9A"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28418D0E" w14:textId="70A79B73"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1229" w:type="dxa"/>
          </w:tcPr>
          <w:p w14:paraId="75CD1898" w14:textId="52BEB962"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346A4000" w14:textId="77777777" w:rsidTr="00501129">
        <w:tc>
          <w:tcPr>
            <w:tcW w:w="723" w:type="dxa"/>
            <w:vAlign w:val="center"/>
          </w:tcPr>
          <w:p w14:paraId="2AFAC9AC" w14:textId="1188B78D"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38</w:t>
            </w:r>
          </w:p>
        </w:tc>
        <w:tc>
          <w:tcPr>
            <w:tcW w:w="1275" w:type="dxa"/>
            <w:vAlign w:val="center"/>
          </w:tcPr>
          <w:p w14:paraId="72179FED" w14:textId="1161772A"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33621460</w:t>
            </w:r>
          </w:p>
        </w:tc>
        <w:tc>
          <w:tcPr>
            <w:tcW w:w="2835" w:type="dxa"/>
            <w:vAlign w:val="center"/>
          </w:tcPr>
          <w:p w14:paraId="0F5F3C24" w14:textId="2E7E93BA"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Պերինդոպրիլ+ամլոդիպին 8մգ+5մգ</w:t>
            </w:r>
          </w:p>
        </w:tc>
        <w:tc>
          <w:tcPr>
            <w:tcW w:w="851" w:type="dxa"/>
          </w:tcPr>
          <w:p w14:paraId="5392DA10" w14:textId="77777777" w:rsidR="00501129" w:rsidRPr="00A71D81" w:rsidRDefault="00501129" w:rsidP="00501129">
            <w:pPr>
              <w:jc w:val="center"/>
              <w:rPr>
                <w:rFonts w:ascii="GHEA Grapalat" w:hAnsi="GHEA Grapalat"/>
                <w:sz w:val="20"/>
              </w:rPr>
            </w:pPr>
          </w:p>
        </w:tc>
        <w:tc>
          <w:tcPr>
            <w:tcW w:w="2410" w:type="dxa"/>
            <w:vAlign w:val="center"/>
          </w:tcPr>
          <w:p w14:paraId="43C47F5D" w14:textId="08104907" w:rsidR="00501129" w:rsidRPr="00FC5DF0" w:rsidRDefault="00501129" w:rsidP="00501129">
            <w:pPr>
              <w:jc w:val="center"/>
              <w:rPr>
                <w:rFonts w:ascii="GHEA Grapalat" w:hAnsi="GHEA Grapalat"/>
                <w:i/>
                <w:sz w:val="14"/>
              </w:rPr>
            </w:pPr>
            <w:r>
              <w:rPr>
                <w:rFonts w:ascii="GHEA Grapalat" w:hAnsi="GHEA Grapalat"/>
                <w:color w:val="000000"/>
                <w:sz w:val="16"/>
                <w:szCs w:val="16"/>
              </w:rPr>
              <w:t>Պերինդոպրիլ+ամլոդիպին 8մգ+5մգ</w:t>
            </w:r>
          </w:p>
        </w:tc>
        <w:tc>
          <w:tcPr>
            <w:tcW w:w="1025" w:type="dxa"/>
            <w:vAlign w:val="center"/>
          </w:tcPr>
          <w:p w14:paraId="6456EDAC" w14:textId="5CA006DF"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75E8C5FC" w14:textId="1FE3C97B" w:rsidR="00501129" w:rsidRPr="00764DFF" w:rsidRDefault="00501129" w:rsidP="00501129">
            <w:pPr>
              <w:jc w:val="center"/>
              <w:rPr>
                <w:rFonts w:ascii="GHEA Grapalat" w:hAnsi="GHEA Grapalat"/>
                <w:i/>
                <w:sz w:val="20"/>
              </w:rPr>
            </w:pPr>
          </w:p>
        </w:tc>
        <w:tc>
          <w:tcPr>
            <w:tcW w:w="1069" w:type="dxa"/>
          </w:tcPr>
          <w:p w14:paraId="7E0040F7" w14:textId="77777777" w:rsidR="00501129" w:rsidRPr="00B54C24" w:rsidRDefault="00501129" w:rsidP="00501129">
            <w:pPr>
              <w:jc w:val="center"/>
              <w:rPr>
                <w:rFonts w:ascii="GHEA Grapalat" w:hAnsi="GHEA Grapalat"/>
                <w:sz w:val="12"/>
              </w:rPr>
            </w:pPr>
          </w:p>
        </w:tc>
        <w:tc>
          <w:tcPr>
            <w:tcW w:w="1081" w:type="dxa"/>
            <w:gridSpan w:val="2"/>
            <w:vAlign w:val="center"/>
          </w:tcPr>
          <w:p w14:paraId="3171CD86" w14:textId="09764162"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916" w:type="dxa"/>
          </w:tcPr>
          <w:p w14:paraId="6AC93DA3" w14:textId="15F41206"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454E846F" w14:textId="690388E1"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1229" w:type="dxa"/>
          </w:tcPr>
          <w:p w14:paraId="703B77A7" w14:textId="59E80E47"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13E0F36" w14:textId="77777777" w:rsidTr="00501129">
        <w:tc>
          <w:tcPr>
            <w:tcW w:w="723" w:type="dxa"/>
            <w:vAlign w:val="center"/>
          </w:tcPr>
          <w:p w14:paraId="4065C5F8" w14:textId="377C21CA"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39</w:t>
            </w:r>
          </w:p>
        </w:tc>
        <w:tc>
          <w:tcPr>
            <w:tcW w:w="1275" w:type="dxa"/>
            <w:vAlign w:val="center"/>
          </w:tcPr>
          <w:p w14:paraId="1B689935" w14:textId="6325334A"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33621460</w:t>
            </w:r>
          </w:p>
        </w:tc>
        <w:tc>
          <w:tcPr>
            <w:tcW w:w="2835" w:type="dxa"/>
            <w:vAlign w:val="center"/>
          </w:tcPr>
          <w:p w14:paraId="16CA3F21" w14:textId="249F7552"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Պերինդոպրիլ+ամլոդիպին 4մգ+10մգ</w:t>
            </w:r>
          </w:p>
        </w:tc>
        <w:tc>
          <w:tcPr>
            <w:tcW w:w="851" w:type="dxa"/>
          </w:tcPr>
          <w:p w14:paraId="67E4834B" w14:textId="77777777" w:rsidR="00501129" w:rsidRPr="00A71D81" w:rsidRDefault="00501129" w:rsidP="00501129">
            <w:pPr>
              <w:jc w:val="center"/>
              <w:rPr>
                <w:rFonts w:ascii="GHEA Grapalat" w:hAnsi="GHEA Grapalat"/>
                <w:sz w:val="20"/>
              </w:rPr>
            </w:pPr>
          </w:p>
        </w:tc>
        <w:tc>
          <w:tcPr>
            <w:tcW w:w="2410" w:type="dxa"/>
            <w:vAlign w:val="center"/>
          </w:tcPr>
          <w:p w14:paraId="448DB7D3" w14:textId="73CE40F8" w:rsidR="00501129" w:rsidRPr="00FC5DF0" w:rsidRDefault="00501129" w:rsidP="00501129">
            <w:pPr>
              <w:jc w:val="center"/>
              <w:rPr>
                <w:rFonts w:ascii="GHEA Grapalat" w:hAnsi="GHEA Grapalat"/>
                <w:i/>
                <w:sz w:val="14"/>
              </w:rPr>
            </w:pPr>
            <w:r>
              <w:rPr>
                <w:rFonts w:ascii="GHEA Grapalat" w:hAnsi="GHEA Grapalat"/>
                <w:color w:val="000000"/>
                <w:sz w:val="16"/>
                <w:szCs w:val="16"/>
              </w:rPr>
              <w:t>Պերինդոպրիլ+ամլոդիպին 4մգ+10մգ</w:t>
            </w:r>
          </w:p>
        </w:tc>
        <w:tc>
          <w:tcPr>
            <w:tcW w:w="1025" w:type="dxa"/>
            <w:vAlign w:val="center"/>
          </w:tcPr>
          <w:p w14:paraId="0BD202DB" w14:textId="31354639"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12C43FF0" w14:textId="00B531F4" w:rsidR="00501129" w:rsidRPr="00764DFF" w:rsidRDefault="00501129" w:rsidP="00501129">
            <w:pPr>
              <w:jc w:val="center"/>
              <w:rPr>
                <w:rFonts w:ascii="GHEA Grapalat" w:hAnsi="GHEA Grapalat"/>
                <w:i/>
                <w:sz w:val="20"/>
              </w:rPr>
            </w:pPr>
          </w:p>
        </w:tc>
        <w:tc>
          <w:tcPr>
            <w:tcW w:w="1069" w:type="dxa"/>
          </w:tcPr>
          <w:p w14:paraId="0DD58C65" w14:textId="77777777" w:rsidR="00501129" w:rsidRPr="00B54C24" w:rsidRDefault="00501129" w:rsidP="00501129">
            <w:pPr>
              <w:jc w:val="center"/>
              <w:rPr>
                <w:rFonts w:ascii="GHEA Grapalat" w:hAnsi="GHEA Grapalat"/>
                <w:sz w:val="12"/>
              </w:rPr>
            </w:pPr>
          </w:p>
        </w:tc>
        <w:tc>
          <w:tcPr>
            <w:tcW w:w="1081" w:type="dxa"/>
            <w:gridSpan w:val="2"/>
            <w:vAlign w:val="center"/>
          </w:tcPr>
          <w:p w14:paraId="738E71BE" w14:textId="18B6FCB5"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916" w:type="dxa"/>
          </w:tcPr>
          <w:p w14:paraId="5477A6A1" w14:textId="7935B145"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0D404136" w14:textId="47A7148D"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1229" w:type="dxa"/>
          </w:tcPr>
          <w:p w14:paraId="75127C78" w14:textId="4EB85200"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3C79791" w14:textId="77777777" w:rsidTr="00501129">
        <w:tc>
          <w:tcPr>
            <w:tcW w:w="723" w:type="dxa"/>
            <w:vAlign w:val="center"/>
          </w:tcPr>
          <w:p w14:paraId="173319E5" w14:textId="30893248"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40</w:t>
            </w:r>
          </w:p>
        </w:tc>
        <w:tc>
          <w:tcPr>
            <w:tcW w:w="1275" w:type="dxa"/>
            <w:vAlign w:val="center"/>
          </w:tcPr>
          <w:p w14:paraId="1E752B47" w14:textId="252D7E18"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33621764</w:t>
            </w:r>
          </w:p>
        </w:tc>
        <w:tc>
          <w:tcPr>
            <w:tcW w:w="2835" w:type="dxa"/>
            <w:vAlign w:val="center"/>
          </w:tcPr>
          <w:p w14:paraId="100A0868" w14:textId="6F8EB9E3"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Պերինդոպրիլ+ինդապամիդ+ամլոդիպին 5/2.5/10</w:t>
            </w:r>
          </w:p>
        </w:tc>
        <w:tc>
          <w:tcPr>
            <w:tcW w:w="851" w:type="dxa"/>
          </w:tcPr>
          <w:p w14:paraId="6BF12770" w14:textId="77777777" w:rsidR="00501129" w:rsidRPr="00A71D81" w:rsidRDefault="00501129" w:rsidP="00501129">
            <w:pPr>
              <w:jc w:val="center"/>
              <w:rPr>
                <w:rFonts w:ascii="GHEA Grapalat" w:hAnsi="GHEA Grapalat"/>
                <w:sz w:val="20"/>
              </w:rPr>
            </w:pPr>
          </w:p>
        </w:tc>
        <w:tc>
          <w:tcPr>
            <w:tcW w:w="2410" w:type="dxa"/>
            <w:vAlign w:val="center"/>
          </w:tcPr>
          <w:p w14:paraId="1D82F398" w14:textId="609E18B4" w:rsidR="00501129" w:rsidRPr="00FC5DF0" w:rsidRDefault="00501129" w:rsidP="00501129">
            <w:pPr>
              <w:jc w:val="center"/>
              <w:rPr>
                <w:rFonts w:ascii="GHEA Grapalat" w:hAnsi="GHEA Grapalat"/>
                <w:i/>
                <w:sz w:val="14"/>
              </w:rPr>
            </w:pPr>
            <w:r>
              <w:rPr>
                <w:rFonts w:ascii="GHEA Grapalat" w:hAnsi="GHEA Grapalat"/>
                <w:color w:val="000000"/>
                <w:sz w:val="16"/>
                <w:szCs w:val="16"/>
              </w:rPr>
              <w:t>Պերինդոպրիլ+ինդապամիդ+ամլոդիպին 5/2.5/10</w:t>
            </w:r>
          </w:p>
        </w:tc>
        <w:tc>
          <w:tcPr>
            <w:tcW w:w="1025" w:type="dxa"/>
            <w:vAlign w:val="center"/>
          </w:tcPr>
          <w:p w14:paraId="43C7C418" w14:textId="4D1971E0"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61BA9732" w14:textId="424A0EF2" w:rsidR="00501129" w:rsidRPr="00764DFF" w:rsidRDefault="00501129" w:rsidP="00501129">
            <w:pPr>
              <w:jc w:val="center"/>
              <w:rPr>
                <w:rFonts w:ascii="GHEA Grapalat" w:hAnsi="GHEA Grapalat"/>
                <w:i/>
                <w:sz w:val="20"/>
              </w:rPr>
            </w:pPr>
          </w:p>
        </w:tc>
        <w:tc>
          <w:tcPr>
            <w:tcW w:w="1069" w:type="dxa"/>
          </w:tcPr>
          <w:p w14:paraId="4E474822" w14:textId="77777777" w:rsidR="00501129" w:rsidRPr="00B54C24" w:rsidRDefault="00501129" w:rsidP="00501129">
            <w:pPr>
              <w:jc w:val="center"/>
              <w:rPr>
                <w:rFonts w:ascii="GHEA Grapalat" w:hAnsi="GHEA Grapalat"/>
                <w:sz w:val="12"/>
              </w:rPr>
            </w:pPr>
          </w:p>
        </w:tc>
        <w:tc>
          <w:tcPr>
            <w:tcW w:w="1081" w:type="dxa"/>
            <w:gridSpan w:val="2"/>
            <w:vAlign w:val="center"/>
          </w:tcPr>
          <w:p w14:paraId="14930838" w14:textId="3F0976C2" w:rsidR="00501129" w:rsidRPr="00B54C24" w:rsidRDefault="00501129" w:rsidP="00501129">
            <w:pPr>
              <w:jc w:val="center"/>
              <w:rPr>
                <w:rFonts w:ascii="GHEA Grapalat" w:hAnsi="GHEA Grapalat"/>
                <w:sz w:val="12"/>
              </w:rPr>
            </w:pPr>
            <w:r>
              <w:rPr>
                <w:rFonts w:ascii="GHEA Grapalat" w:hAnsi="GHEA Grapalat"/>
                <w:color w:val="000000"/>
                <w:sz w:val="16"/>
                <w:szCs w:val="16"/>
              </w:rPr>
              <w:t>150</w:t>
            </w:r>
          </w:p>
        </w:tc>
        <w:tc>
          <w:tcPr>
            <w:tcW w:w="916" w:type="dxa"/>
          </w:tcPr>
          <w:p w14:paraId="1FA71A91" w14:textId="02BE7C8D"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8B2FAD3" w14:textId="6FCC45E1" w:rsidR="00501129" w:rsidRPr="00B54C24" w:rsidRDefault="00501129" w:rsidP="00501129">
            <w:pPr>
              <w:jc w:val="center"/>
              <w:rPr>
                <w:rFonts w:ascii="GHEA Grapalat" w:hAnsi="GHEA Grapalat"/>
                <w:sz w:val="12"/>
              </w:rPr>
            </w:pPr>
            <w:r>
              <w:rPr>
                <w:rFonts w:ascii="GHEA Grapalat" w:hAnsi="GHEA Grapalat"/>
                <w:color w:val="000000"/>
                <w:sz w:val="16"/>
                <w:szCs w:val="16"/>
              </w:rPr>
              <w:t>150</w:t>
            </w:r>
          </w:p>
        </w:tc>
        <w:tc>
          <w:tcPr>
            <w:tcW w:w="1229" w:type="dxa"/>
          </w:tcPr>
          <w:p w14:paraId="354D5BCD" w14:textId="6952F523"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87C410C" w14:textId="77777777" w:rsidTr="00501129">
        <w:tc>
          <w:tcPr>
            <w:tcW w:w="723" w:type="dxa"/>
            <w:vAlign w:val="center"/>
          </w:tcPr>
          <w:p w14:paraId="6AB7E6AE" w14:textId="276CCF05"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41</w:t>
            </w:r>
          </w:p>
        </w:tc>
        <w:tc>
          <w:tcPr>
            <w:tcW w:w="1275" w:type="dxa"/>
            <w:vAlign w:val="center"/>
          </w:tcPr>
          <w:p w14:paraId="2C19944D" w14:textId="5D4B1AE2"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33621764</w:t>
            </w:r>
          </w:p>
        </w:tc>
        <w:tc>
          <w:tcPr>
            <w:tcW w:w="2835" w:type="dxa"/>
            <w:vAlign w:val="center"/>
          </w:tcPr>
          <w:p w14:paraId="6C5B27CF" w14:textId="7237E9B6"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Պերինդոպրիլ+ինդապամիդ+ամլոդիպին 4/1.25/10</w:t>
            </w:r>
          </w:p>
        </w:tc>
        <w:tc>
          <w:tcPr>
            <w:tcW w:w="851" w:type="dxa"/>
          </w:tcPr>
          <w:p w14:paraId="0013283D" w14:textId="77777777" w:rsidR="00501129" w:rsidRPr="00A71D81" w:rsidRDefault="00501129" w:rsidP="00501129">
            <w:pPr>
              <w:jc w:val="center"/>
              <w:rPr>
                <w:rFonts w:ascii="GHEA Grapalat" w:hAnsi="GHEA Grapalat"/>
                <w:sz w:val="20"/>
              </w:rPr>
            </w:pPr>
          </w:p>
        </w:tc>
        <w:tc>
          <w:tcPr>
            <w:tcW w:w="2410" w:type="dxa"/>
            <w:vAlign w:val="center"/>
          </w:tcPr>
          <w:p w14:paraId="79FB5F55" w14:textId="2C2691C0" w:rsidR="00501129" w:rsidRPr="00FC5DF0" w:rsidRDefault="00501129" w:rsidP="00501129">
            <w:pPr>
              <w:jc w:val="center"/>
              <w:rPr>
                <w:rFonts w:ascii="GHEA Grapalat" w:hAnsi="GHEA Grapalat"/>
                <w:i/>
                <w:sz w:val="14"/>
              </w:rPr>
            </w:pPr>
            <w:r>
              <w:rPr>
                <w:rFonts w:ascii="GHEA Grapalat" w:hAnsi="GHEA Grapalat"/>
                <w:color w:val="000000"/>
                <w:sz w:val="16"/>
                <w:szCs w:val="16"/>
              </w:rPr>
              <w:t>Պերինդոպրիլ+ինդապամիդ+ամլոդիպին 4/1.25/10</w:t>
            </w:r>
          </w:p>
        </w:tc>
        <w:tc>
          <w:tcPr>
            <w:tcW w:w="1025" w:type="dxa"/>
            <w:vAlign w:val="center"/>
          </w:tcPr>
          <w:p w14:paraId="3B854268" w14:textId="7EDEABCA"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02516115" w14:textId="2E2C2153" w:rsidR="00501129" w:rsidRPr="00764DFF" w:rsidRDefault="00501129" w:rsidP="00501129">
            <w:pPr>
              <w:jc w:val="center"/>
              <w:rPr>
                <w:rFonts w:ascii="GHEA Grapalat" w:hAnsi="GHEA Grapalat"/>
                <w:i/>
                <w:sz w:val="20"/>
              </w:rPr>
            </w:pPr>
          </w:p>
        </w:tc>
        <w:tc>
          <w:tcPr>
            <w:tcW w:w="1069" w:type="dxa"/>
          </w:tcPr>
          <w:p w14:paraId="0706192E" w14:textId="77777777" w:rsidR="00501129" w:rsidRPr="00B54C24" w:rsidRDefault="00501129" w:rsidP="00501129">
            <w:pPr>
              <w:jc w:val="center"/>
              <w:rPr>
                <w:rFonts w:ascii="GHEA Grapalat" w:hAnsi="GHEA Grapalat"/>
                <w:sz w:val="12"/>
              </w:rPr>
            </w:pPr>
          </w:p>
        </w:tc>
        <w:tc>
          <w:tcPr>
            <w:tcW w:w="1081" w:type="dxa"/>
            <w:gridSpan w:val="2"/>
            <w:vAlign w:val="center"/>
          </w:tcPr>
          <w:p w14:paraId="467A7C24" w14:textId="691DC37F" w:rsidR="00501129" w:rsidRPr="00B54C24" w:rsidRDefault="00501129" w:rsidP="00501129">
            <w:pPr>
              <w:jc w:val="center"/>
              <w:rPr>
                <w:rFonts w:ascii="GHEA Grapalat" w:hAnsi="GHEA Grapalat"/>
                <w:sz w:val="12"/>
              </w:rPr>
            </w:pPr>
            <w:r>
              <w:rPr>
                <w:rFonts w:ascii="GHEA Grapalat" w:hAnsi="GHEA Grapalat"/>
                <w:color w:val="000000"/>
                <w:sz w:val="16"/>
                <w:szCs w:val="16"/>
              </w:rPr>
              <w:t>150</w:t>
            </w:r>
          </w:p>
        </w:tc>
        <w:tc>
          <w:tcPr>
            <w:tcW w:w="916" w:type="dxa"/>
          </w:tcPr>
          <w:p w14:paraId="1000B62F" w14:textId="741668C7"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0659E396" w14:textId="0AA1AEB8" w:rsidR="00501129" w:rsidRPr="00B54C24" w:rsidRDefault="00501129" w:rsidP="00501129">
            <w:pPr>
              <w:jc w:val="center"/>
              <w:rPr>
                <w:rFonts w:ascii="GHEA Grapalat" w:hAnsi="GHEA Grapalat"/>
                <w:sz w:val="12"/>
              </w:rPr>
            </w:pPr>
            <w:r>
              <w:rPr>
                <w:rFonts w:ascii="GHEA Grapalat" w:hAnsi="GHEA Grapalat"/>
                <w:color w:val="000000"/>
                <w:sz w:val="16"/>
                <w:szCs w:val="16"/>
              </w:rPr>
              <w:t>150</w:t>
            </w:r>
          </w:p>
        </w:tc>
        <w:tc>
          <w:tcPr>
            <w:tcW w:w="1229" w:type="dxa"/>
          </w:tcPr>
          <w:p w14:paraId="417CB6C3" w14:textId="5E1F990C"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D9E0BA5" w14:textId="77777777" w:rsidTr="00501129">
        <w:tc>
          <w:tcPr>
            <w:tcW w:w="723" w:type="dxa"/>
            <w:vAlign w:val="center"/>
          </w:tcPr>
          <w:p w14:paraId="0B888E7E" w14:textId="2A764417"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42</w:t>
            </w:r>
          </w:p>
        </w:tc>
        <w:tc>
          <w:tcPr>
            <w:tcW w:w="1275" w:type="dxa"/>
            <w:vAlign w:val="center"/>
          </w:tcPr>
          <w:p w14:paraId="10CF35AB" w14:textId="25534AD6"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33621720</w:t>
            </w:r>
          </w:p>
        </w:tc>
        <w:tc>
          <w:tcPr>
            <w:tcW w:w="2835" w:type="dxa"/>
            <w:vAlign w:val="center"/>
          </w:tcPr>
          <w:p w14:paraId="784A95F1" w14:textId="3C5A795F"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Բիսոպրոլոլ+ամլոդիպին 5մգ+5մգ</w:t>
            </w:r>
          </w:p>
        </w:tc>
        <w:tc>
          <w:tcPr>
            <w:tcW w:w="851" w:type="dxa"/>
          </w:tcPr>
          <w:p w14:paraId="606740ED" w14:textId="77777777" w:rsidR="00501129" w:rsidRPr="00A71D81" w:rsidRDefault="00501129" w:rsidP="00501129">
            <w:pPr>
              <w:jc w:val="center"/>
              <w:rPr>
                <w:rFonts w:ascii="GHEA Grapalat" w:hAnsi="GHEA Grapalat"/>
                <w:sz w:val="20"/>
              </w:rPr>
            </w:pPr>
          </w:p>
        </w:tc>
        <w:tc>
          <w:tcPr>
            <w:tcW w:w="2410" w:type="dxa"/>
            <w:vAlign w:val="center"/>
          </w:tcPr>
          <w:p w14:paraId="7432A008" w14:textId="5EB23CDA" w:rsidR="00501129" w:rsidRPr="00FC5DF0" w:rsidRDefault="00501129" w:rsidP="00501129">
            <w:pPr>
              <w:jc w:val="center"/>
              <w:rPr>
                <w:rFonts w:ascii="GHEA Grapalat" w:hAnsi="GHEA Grapalat"/>
                <w:i/>
                <w:sz w:val="14"/>
              </w:rPr>
            </w:pPr>
            <w:r>
              <w:rPr>
                <w:rFonts w:ascii="GHEA Grapalat" w:hAnsi="GHEA Grapalat"/>
                <w:color w:val="000000"/>
                <w:sz w:val="16"/>
                <w:szCs w:val="16"/>
              </w:rPr>
              <w:t>Բիսոպրոլոլ+ամլոդիպին 5մգ+5մգ</w:t>
            </w:r>
          </w:p>
        </w:tc>
        <w:tc>
          <w:tcPr>
            <w:tcW w:w="1025" w:type="dxa"/>
            <w:vAlign w:val="center"/>
          </w:tcPr>
          <w:p w14:paraId="55324E3D" w14:textId="78DF8642"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05F05367" w14:textId="6E073010" w:rsidR="00501129" w:rsidRPr="00764DFF" w:rsidRDefault="00501129" w:rsidP="00501129">
            <w:pPr>
              <w:jc w:val="center"/>
              <w:rPr>
                <w:rFonts w:ascii="GHEA Grapalat" w:hAnsi="GHEA Grapalat"/>
                <w:i/>
                <w:sz w:val="20"/>
              </w:rPr>
            </w:pPr>
          </w:p>
        </w:tc>
        <w:tc>
          <w:tcPr>
            <w:tcW w:w="1069" w:type="dxa"/>
          </w:tcPr>
          <w:p w14:paraId="6FBC56B4" w14:textId="77777777" w:rsidR="00501129" w:rsidRPr="00B54C24" w:rsidRDefault="00501129" w:rsidP="00501129">
            <w:pPr>
              <w:jc w:val="center"/>
              <w:rPr>
                <w:rFonts w:ascii="GHEA Grapalat" w:hAnsi="GHEA Grapalat"/>
                <w:sz w:val="12"/>
              </w:rPr>
            </w:pPr>
          </w:p>
        </w:tc>
        <w:tc>
          <w:tcPr>
            <w:tcW w:w="1081" w:type="dxa"/>
            <w:gridSpan w:val="2"/>
            <w:vAlign w:val="center"/>
          </w:tcPr>
          <w:p w14:paraId="21A871CD" w14:textId="35E1C2DE"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916" w:type="dxa"/>
          </w:tcPr>
          <w:p w14:paraId="275731C0" w14:textId="3734D731"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71C5E0D" w14:textId="77B8848F"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1229" w:type="dxa"/>
          </w:tcPr>
          <w:p w14:paraId="7651079D" w14:textId="7FF10CA0"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4D1EBEEF" w14:textId="77777777" w:rsidTr="00501129">
        <w:tc>
          <w:tcPr>
            <w:tcW w:w="723" w:type="dxa"/>
            <w:vAlign w:val="center"/>
          </w:tcPr>
          <w:p w14:paraId="4E2E95DB" w14:textId="3AAE39FF"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43</w:t>
            </w:r>
          </w:p>
        </w:tc>
        <w:tc>
          <w:tcPr>
            <w:tcW w:w="1275" w:type="dxa"/>
            <w:vAlign w:val="center"/>
          </w:tcPr>
          <w:p w14:paraId="6C37D337" w14:textId="076ABB74"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33621720</w:t>
            </w:r>
          </w:p>
        </w:tc>
        <w:tc>
          <w:tcPr>
            <w:tcW w:w="2835" w:type="dxa"/>
            <w:vAlign w:val="center"/>
          </w:tcPr>
          <w:p w14:paraId="34AECAF5" w14:textId="6CA203BD"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Բիսոպրոլոլ+ամլոդիպին 5մգ+10մգ</w:t>
            </w:r>
          </w:p>
        </w:tc>
        <w:tc>
          <w:tcPr>
            <w:tcW w:w="851" w:type="dxa"/>
          </w:tcPr>
          <w:p w14:paraId="30ACFB16" w14:textId="77777777" w:rsidR="00501129" w:rsidRPr="00A71D81" w:rsidRDefault="00501129" w:rsidP="00501129">
            <w:pPr>
              <w:jc w:val="center"/>
              <w:rPr>
                <w:rFonts w:ascii="GHEA Grapalat" w:hAnsi="GHEA Grapalat"/>
                <w:sz w:val="20"/>
              </w:rPr>
            </w:pPr>
          </w:p>
        </w:tc>
        <w:tc>
          <w:tcPr>
            <w:tcW w:w="2410" w:type="dxa"/>
            <w:vAlign w:val="center"/>
          </w:tcPr>
          <w:p w14:paraId="77294BE9" w14:textId="76D569AF" w:rsidR="00501129" w:rsidRPr="00FC5DF0" w:rsidRDefault="00501129" w:rsidP="00501129">
            <w:pPr>
              <w:jc w:val="center"/>
              <w:rPr>
                <w:rFonts w:ascii="GHEA Grapalat" w:hAnsi="GHEA Grapalat"/>
                <w:i/>
                <w:sz w:val="14"/>
              </w:rPr>
            </w:pPr>
            <w:r>
              <w:rPr>
                <w:rFonts w:ascii="GHEA Grapalat" w:hAnsi="GHEA Grapalat"/>
                <w:color w:val="000000"/>
                <w:sz w:val="16"/>
                <w:szCs w:val="16"/>
              </w:rPr>
              <w:t>Բիսոպրոլոլ+ամլոդիպին 5մգ+10մգ</w:t>
            </w:r>
          </w:p>
        </w:tc>
        <w:tc>
          <w:tcPr>
            <w:tcW w:w="1025" w:type="dxa"/>
            <w:vAlign w:val="center"/>
          </w:tcPr>
          <w:p w14:paraId="06523072" w14:textId="3E3DB0CF"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1A193033" w14:textId="24CBB785" w:rsidR="00501129" w:rsidRPr="00764DFF" w:rsidRDefault="00501129" w:rsidP="00501129">
            <w:pPr>
              <w:jc w:val="center"/>
              <w:rPr>
                <w:rFonts w:ascii="GHEA Grapalat" w:hAnsi="GHEA Grapalat"/>
                <w:i/>
                <w:sz w:val="20"/>
              </w:rPr>
            </w:pPr>
          </w:p>
        </w:tc>
        <w:tc>
          <w:tcPr>
            <w:tcW w:w="1069" w:type="dxa"/>
          </w:tcPr>
          <w:p w14:paraId="535AE380" w14:textId="77777777" w:rsidR="00501129" w:rsidRPr="00B54C24" w:rsidRDefault="00501129" w:rsidP="00501129">
            <w:pPr>
              <w:jc w:val="center"/>
              <w:rPr>
                <w:rFonts w:ascii="GHEA Grapalat" w:hAnsi="GHEA Grapalat"/>
                <w:sz w:val="12"/>
              </w:rPr>
            </w:pPr>
          </w:p>
        </w:tc>
        <w:tc>
          <w:tcPr>
            <w:tcW w:w="1081" w:type="dxa"/>
            <w:gridSpan w:val="2"/>
            <w:vAlign w:val="center"/>
          </w:tcPr>
          <w:p w14:paraId="32353615" w14:textId="30FD8F6C"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916" w:type="dxa"/>
          </w:tcPr>
          <w:p w14:paraId="60D69092" w14:textId="1BC4BE19"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22752089" w14:textId="7CC2593B"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1229" w:type="dxa"/>
          </w:tcPr>
          <w:p w14:paraId="026DE60A" w14:textId="5055C232"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5632E2F" w14:textId="77777777" w:rsidTr="00501129">
        <w:tc>
          <w:tcPr>
            <w:tcW w:w="723" w:type="dxa"/>
            <w:vAlign w:val="center"/>
          </w:tcPr>
          <w:p w14:paraId="67326DEC" w14:textId="4AF72A79"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44</w:t>
            </w:r>
          </w:p>
        </w:tc>
        <w:tc>
          <w:tcPr>
            <w:tcW w:w="1275" w:type="dxa"/>
            <w:vAlign w:val="center"/>
          </w:tcPr>
          <w:p w14:paraId="14AFDC91" w14:textId="24A5FE19"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33621720</w:t>
            </w:r>
          </w:p>
        </w:tc>
        <w:tc>
          <w:tcPr>
            <w:tcW w:w="2835" w:type="dxa"/>
            <w:vAlign w:val="center"/>
          </w:tcPr>
          <w:p w14:paraId="39AD5462" w14:textId="3D55713A"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Բիսոպրոլոլ+ամլոդիպին 10մգ+5մգ</w:t>
            </w:r>
          </w:p>
        </w:tc>
        <w:tc>
          <w:tcPr>
            <w:tcW w:w="851" w:type="dxa"/>
          </w:tcPr>
          <w:p w14:paraId="498B05CC" w14:textId="77777777" w:rsidR="00501129" w:rsidRPr="00A71D81" w:rsidRDefault="00501129" w:rsidP="00501129">
            <w:pPr>
              <w:jc w:val="center"/>
              <w:rPr>
                <w:rFonts w:ascii="GHEA Grapalat" w:hAnsi="GHEA Grapalat"/>
                <w:sz w:val="20"/>
              </w:rPr>
            </w:pPr>
          </w:p>
        </w:tc>
        <w:tc>
          <w:tcPr>
            <w:tcW w:w="2410" w:type="dxa"/>
            <w:vAlign w:val="center"/>
          </w:tcPr>
          <w:p w14:paraId="756A46E9" w14:textId="74444D64" w:rsidR="00501129" w:rsidRPr="00FC5DF0" w:rsidRDefault="00501129" w:rsidP="00501129">
            <w:pPr>
              <w:jc w:val="center"/>
              <w:rPr>
                <w:rFonts w:ascii="GHEA Grapalat" w:hAnsi="GHEA Grapalat"/>
                <w:i/>
                <w:sz w:val="14"/>
              </w:rPr>
            </w:pPr>
            <w:r>
              <w:rPr>
                <w:rFonts w:ascii="GHEA Grapalat" w:hAnsi="GHEA Grapalat"/>
                <w:color w:val="000000"/>
                <w:sz w:val="16"/>
                <w:szCs w:val="16"/>
              </w:rPr>
              <w:t>Բիսոպրոլոլ+ամլոդիպին 10մգ+5մգ</w:t>
            </w:r>
          </w:p>
        </w:tc>
        <w:tc>
          <w:tcPr>
            <w:tcW w:w="1025" w:type="dxa"/>
            <w:vAlign w:val="center"/>
          </w:tcPr>
          <w:p w14:paraId="092F56C1" w14:textId="34583CC0"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781FD232" w14:textId="364C3DC3" w:rsidR="00501129" w:rsidRPr="00764DFF" w:rsidRDefault="00501129" w:rsidP="00501129">
            <w:pPr>
              <w:jc w:val="center"/>
              <w:rPr>
                <w:rFonts w:ascii="GHEA Grapalat" w:hAnsi="GHEA Grapalat"/>
                <w:i/>
                <w:sz w:val="20"/>
              </w:rPr>
            </w:pPr>
          </w:p>
        </w:tc>
        <w:tc>
          <w:tcPr>
            <w:tcW w:w="1069" w:type="dxa"/>
          </w:tcPr>
          <w:p w14:paraId="77CFCF2F" w14:textId="77777777" w:rsidR="00501129" w:rsidRPr="00B54C24" w:rsidRDefault="00501129" w:rsidP="00501129">
            <w:pPr>
              <w:jc w:val="center"/>
              <w:rPr>
                <w:rFonts w:ascii="GHEA Grapalat" w:hAnsi="GHEA Grapalat"/>
                <w:sz w:val="12"/>
              </w:rPr>
            </w:pPr>
          </w:p>
        </w:tc>
        <w:tc>
          <w:tcPr>
            <w:tcW w:w="1081" w:type="dxa"/>
            <w:gridSpan w:val="2"/>
            <w:vAlign w:val="center"/>
          </w:tcPr>
          <w:p w14:paraId="3B10149D" w14:textId="0A73F4BC"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916" w:type="dxa"/>
          </w:tcPr>
          <w:p w14:paraId="7A4C2433" w14:textId="4638C529"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615A88B" w14:textId="46E6333B"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1229" w:type="dxa"/>
          </w:tcPr>
          <w:p w14:paraId="17EFCB9E" w14:textId="1A354956"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0EE2548" w14:textId="77777777" w:rsidTr="00501129">
        <w:tc>
          <w:tcPr>
            <w:tcW w:w="723" w:type="dxa"/>
            <w:vAlign w:val="center"/>
          </w:tcPr>
          <w:p w14:paraId="2E0CFBF5" w14:textId="3DF6A7CB"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lastRenderedPageBreak/>
              <w:t>45</w:t>
            </w:r>
          </w:p>
        </w:tc>
        <w:tc>
          <w:tcPr>
            <w:tcW w:w="1275" w:type="dxa"/>
            <w:vAlign w:val="center"/>
          </w:tcPr>
          <w:p w14:paraId="432AA6D1" w14:textId="0F11DE53"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33621720</w:t>
            </w:r>
          </w:p>
        </w:tc>
        <w:tc>
          <w:tcPr>
            <w:tcW w:w="2835" w:type="dxa"/>
            <w:vAlign w:val="center"/>
          </w:tcPr>
          <w:p w14:paraId="564E7E56" w14:textId="2DA3129B"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Բիսոպրոլոլ+ամլոդիպին 10մգ+10մգ</w:t>
            </w:r>
          </w:p>
        </w:tc>
        <w:tc>
          <w:tcPr>
            <w:tcW w:w="851" w:type="dxa"/>
          </w:tcPr>
          <w:p w14:paraId="1C517DFD" w14:textId="77777777" w:rsidR="00501129" w:rsidRPr="00A71D81" w:rsidRDefault="00501129" w:rsidP="00501129">
            <w:pPr>
              <w:jc w:val="center"/>
              <w:rPr>
                <w:rFonts w:ascii="GHEA Grapalat" w:hAnsi="GHEA Grapalat"/>
                <w:sz w:val="20"/>
              </w:rPr>
            </w:pPr>
          </w:p>
        </w:tc>
        <w:tc>
          <w:tcPr>
            <w:tcW w:w="2410" w:type="dxa"/>
            <w:vAlign w:val="center"/>
          </w:tcPr>
          <w:p w14:paraId="7D5B1717" w14:textId="7B59E80A" w:rsidR="00501129" w:rsidRPr="00FC5DF0" w:rsidRDefault="00501129" w:rsidP="00501129">
            <w:pPr>
              <w:jc w:val="center"/>
              <w:rPr>
                <w:rFonts w:ascii="GHEA Grapalat" w:hAnsi="GHEA Grapalat"/>
                <w:i/>
                <w:sz w:val="14"/>
              </w:rPr>
            </w:pPr>
            <w:r>
              <w:rPr>
                <w:rFonts w:ascii="GHEA Grapalat" w:hAnsi="GHEA Grapalat"/>
                <w:color w:val="000000"/>
                <w:sz w:val="16"/>
                <w:szCs w:val="16"/>
              </w:rPr>
              <w:t>Բիսոպրոլոլ+ամլոդիպին 10մգ+10մգ</w:t>
            </w:r>
          </w:p>
        </w:tc>
        <w:tc>
          <w:tcPr>
            <w:tcW w:w="1025" w:type="dxa"/>
            <w:vAlign w:val="center"/>
          </w:tcPr>
          <w:p w14:paraId="2A91D8CC" w14:textId="245BE07A"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836E54C" w14:textId="25EA3084" w:rsidR="00501129" w:rsidRPr="00764DFF" w:rsidRDefault="00501129" w:rsidP="00501129">
            <w:pPr>
              <w:jc w:val="center"/>
              <w:rPr>
                <w:rFonts w:ascii="GHEA Grapalat" w:hAnsi="GHEA Grapalat"/>
                <w:i/>
                <w:sz w:val="20"/>
              </w:rPr>
            </w:pPr>
          </w:p>
        </w:tc>
        <w:tc>
          <w:tcPr>
            <w:tcW w:w="1069" w:type="dxa"/>
          </w:tcPr>
          <w:p w14:paraId="2D07709F" w14:textId="77777777" w:rsidR="00501129" w:rsidRPr="00B54C24" w:rsidRDefault="00501129" w:rsidP="00501129">
            <w:pPr>
              <w:jc w:val="center"/>
              <w:rPr>
                <w:rFonts w:ascii="GHEA Grapalat" w:hAnsi="GHEA Grapalat"/>
                <w:sz w:val="12"/>
              </w:rPr>
            </w:pPr>
          </w:p>
        </w:tc>
        <w:tc>
          <w:tcPr>
            <w:tcW w:w="1081" w:type="dxa"/>
            <w:gridSpan w:val="2"/>
            <w:vAlign w:val="center"/>
          </w:tcPr>
          <w:p w14:paraId="5823F8E0" w14:textId="1D808340"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916" w:type="dxa"/>
          </w:tcPr>
          <w:p w14:paraId="11785FB4" w14:textId="255D61F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1FC2AFF" w14:textId="08482F96"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1229" w:type="dxa"/>
          </w:tcPr>
          <w:p w14:paraId="520A51BA" w14:textId="2427F45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238B10D" w14:textId="77777777" w:rsidTr="00501129">
        <w:tc>
          <w:tcPr>
            <w:tcW w:w="723" w:type="dxa"/>
            <w:vAlign w:val="center"/>
          </w:tcPr>
          <w:p w14:paraId="40BC32F0" w14:textId="40946A93"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46</w:t>
            </w:r>
          </w:p>
        </w:tc>
        <w:tc>
          <w:tcPr>
            <w:tcW w:w="1275" w:type="dxa"/>
            <w:vAlign w:val="center"/>
          </w:tcPr>
          <w:p w14:paraId="0EFAF3C3" w14:textId="3B8AD671"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33621450</w:t>
            </w:r>
          </w:p>
        </w:tc>
        <w:tc>
          <w:tcPr>
            <w:tcW w:w="2835" w:type="dxa"/>
            <w:vAlign w:val="center"/>
          </w:tcPr>
          <w:p w14:paraId="4C664539" w14:textId="777C205D"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Լիզինոպրիլ+ամլոդիպին 10մգ+5մգ</w:t>
            </w:r>
          </w:p>
        </w:tc>
        <w:tc>
          <w:tcPr>
            <w:tcW w:w="851" w:type="dxa"/>
          </w:tcPr>
          <w:p w14:paraId="0A7A7D31" w14:textId="77777777" w:rsidR="00501129" w:rsidRPr="00A71D81" w:rsidRDefault="00501129" w:rsidP="00501129">
            <w:pPr>
              <w:jc w:val="center"/>
              <w:rPr>
                <w:rFonts w:ascii="GHEA Grapalat" w:hAnsi="GHEA Grapalat"/>
                <w:sz w:val="20"/>
              </w:rPr>
            </w:pPr>
          </w:p>
        </w:tc>
        <w:tc>
          <w:tcPr>
            <w:tcW w:w="2410" w:type="dxa"/>
            <w:vAlign w:val="center"/>
          </w:tcPr>
          <w:p w14:paraId="18218058" w14:textId="4327CB6F" w:rsidR="00501129" w:rsidRPr="00FC5DF0" w:rsidRDefault="00501129" w:rsidP="00501129">
            <w:pPr>
              <w:jc w:val="center"/>
              <w:rPr>
                <w:rFonts w:ascii="GHEA Grapalat" w:hAnsi="GHEA Grapalat"/>
                <w:i/>
                <w:sz w:val="14"/>
              </w:rPr>
            </w:pPr>
            <w:r>
              <w:rPr>
                <w:rFonts w:ascii="GHEA Grapalat" w:hAnsi="GHEA Grapalat"/>
                <w:color w:val="000000"/>
                <w:sz w:val="16"/>
                <w:szCs w:val="16"/>
              </w:rPr>
              <w:t>Լիզինոպրիլ+ամլոդիպին 10մգ+5մգ</w:t>
            </w:r>
          </w:p>
        </w:tc>
        <w:tc>
          <w:tcPr>
            <w:tcW w:w="1025" w:type="dxa"/>
            <w:vAlign w:val="center"/>
          </w:tcPr>
          <w:p w14:paraId="584564A4" w14:textId="0F1793F3"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7932DC03" w14:textId="24540728" w:rsidR="00501129" w:rsidRPr="00764DFF" w:rsidRDefault="00501129" w:rsidP="00501129">
            <w:pPr>
              <w:jc w:val="center"/>
              <w:rPr>
                <w:rFonts w:ascii="GHEA Grapalat" w:hAnsi="GHEA Grapalat"/>
                <w:i/>
                <w:sz w:val="20"/>
              </w:rPr>
            </w:pPr>
          </w:p>
        </w:tc>
        <w:tc>
          <w:tcPr>
            <w:tcW w:w="1069" w:type="dxa"/>
          </w:tcPr>
          <w:p w14:paraId="2F2F69A2" w14:textId="77777777" w:rsidR="00501129" w:rsidRPr="00B54C24" w:rsidRDefault="00501129" w:rsidP="00501129">
            <w:pPr>
              <w:jc w:val="center"/>
              <w:rPr>
                <w:rFonts w:ascii="GHEA Grapalat" w:hAnsi="GHEA Grapalat"/>
                <w:sz w:val="12"/>
              </w:rPr>
            </w:pPr>
          </w:p>
        </w:tc>
        <w:tc>
          <w:tcPr>
            <w:tcW w:w="1081" w:type="dxa"/>
            <w:gridSpan w:val="2"/>
            <w:vAlign w:val="center"/>
          </w:tcPr>
          <w:p w14:paraId="6E5D72DC" w14:textId="6637F581"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916" w:type="dxa"/>
          </w:tcPr>
          <w:p w14:paraId="48F44025" w14:textId="1C577E47"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D4DB28B" w14:textId="5456361A"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1229" w:type="dxa"/>
          </w:tcPr>
          <w:p w14:paraId="08C755F1" w14:textId="45CC0710"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443B099B" w14:textId="77777777" w:rsidTr="00501129">
        <w:tc>
          <w:tcPr>
            <w:tcW w:w="723" w:type="dxa"/>
            <w:vAlign w:val="center"/>
          </w:tcPr>
          <w:p w14:paraId="2F38DB9B" w14:textId="031EBA1C"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47</w:t>
            </w:r>
          </w:p>
        </w:tc>
        <w:tc>
          <w:tcPr>
            <w:tcW w:w="1275" w:type="dxa"/>
            <w:vAlign w:val="center"/>
          </w:tcPr>
          <w:p w14:paraId="334D992F" w14:textId="5851810B"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33621450</w:t>
            </w:r>
          </w:p>
        </w:tc>
        <w:tc>
          <w:tcPr>
            <w:tcW w:w="2835" w:type="dxa"/>
            <w:vAlign w:val="center"/>
          </w:tcPr>
          <w:p w14:paraId="42FA6BAD" w14:textId="478D8E74"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Լիզինոպրիլ+ամլոդիպին 20մգ+10մգ</w:t>
            </w:r>
          </w:p>
        </w:tc>
        <w:tc>
          <w:tcPr>
            <w:tcW w:w="851" w:type="dxa"/>
          </w:tcPr>
          <w:p w14:paraId="1C01B041" w14:textId="77777777" w:rsidR="00501129" w:rsidRPr="00A71D81" w:rsidRDefault="00501129" w:rsidP="00501129">
            <w:pPr>
              <w:jc w:val="center"/>
              <w:rPr>
                <w:rFonts w:ascii="GHEA Grapalat" w:hAnsi="GHEA Grapalat"/>
                <w:sz w:val="20"/>
              </w:rPr>
            </w:pPr>
          </w:p>
        </w:tc>
        <w:tc>
          <w:tcPr>
            <w:tcW w:w="2410" w:type="dxa"/>
            <w:vAlign w:val="center"/>
          </w:tcPr>
          <w:p w14:paraId="07D37061" w14:textId="68B42847" w:rsidR="00501129" w:rsidRPr="00FC5DF0" w:rsidRDefault="00501129" w:rsidP="00501129">
            <w:pPr>
              <w:jc w:val="center"/>
              <w:rPr>
                <w:rFonts w:ascii="GHEA Grapalat" w:hAnsi="GHEA Grapalat"/>
                <w:i/>
                <w:sz w:val="14"/>
              </w:rPr>
            </w:pPr>
            <w:r>
              <w:rPr>
                <w:rFonts w:ascii="GHEA Grapalat" w:hAnsi="GHEA Grapalat"/>
                <w:color w:val="000000"/>
                <w:sz w:val="16"/>
                <w:szCs w:val="16"/>
              </w:rPr>
              <w:t>Լիզինոպրիլ+ամլոդիպին 20մգ+10մգ</w:t>
            </w:r>
          </w:p>
        </w:tc>
        <w:tc>
          <w:tcPr>
            <w:tcW w:w="1025" w:type="dxa"/>
            <w:vAlign w:val="center"/>
          </w:tcPr>
          <w:p w14:paraId="558AE6A5" w14:textId="341974A2"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4CBF24A1" w14:textId="46A33CC8" w:rsidR="00501129" w:rsidRPr="00764DFF" w:rsidRDefault="00501129" w:rsidP="00501129">
            <w:pPr>
              <w:jc w:val="center"/>
              <w:rPr>
                <w:rFonts w:ascii="GHEA Grapalat" w:hAnsi="GHEA Grapalat"/>
                <w:i/>
                <w:sz w:val="20"/>
              </w:rPr>
            </w:pPr>
          </w:p>
        </w:tc>
        <w:tc>
          <w:tcPr>
            <w:tcW w:w="1069" w:type="dxa"/>
          </w:tcPr>
          <w:p w14:paraId="5BED026A" w14:textId="77777777" w:rsidR="00501129" w:rsidRPr="00B54C24" w:rsidRDefault="00501129" w:rsidP="00501129">
            <w:pPr>
              <w:jc w:val="center"/>
              <w:rPr>
                <w:rFonts w:ascii="GHEA Grapalat" w:hAnsi="GHEA Grapalat"/>
                <w:sz w:val="12"/>
              </w:rPr>
            </w:pPr>
          </w:p>
        </w:tc>
        <w:tc>
          <w:tcPr>
            <w:tcW w:w="1081" w:type="dxa"/>
            <w:gridSpan w:val="2"/>
            <w:vAlign w:val="center"/>
          </w:tcPr>
          <w:p w14:paraId="0CB99B65" w14:textId="0BD24C1B"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916" w:type="dxa"/>
          </w:tcPr>
          <w:p w14:paraId="2E8272C0" w14:textId="0D0B2F4C"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D790C36" w14:textId="0A666E85" w:rsidR="00501129" w:rsidRPr="00B54C24" w:rsidRDefault="00501129" w:rsidP="00501129">
            <w:pPr>
              <w:jc w:val="center"/>
              <w:rPr>
                <w:rFonts w:ascii="GHEA Grapalat" w:hAnsi="GHEA Grapalat"/>
                <w:sz w:val="12"/>
              </w:rPr>
            </w:pPr>
            <w:r>
              <w:rPr>
                <w:rFonts w:ascii="GHEA Grapalat" w:hAnsi="GHEA Grapalat"/>
                <w:color w:val="000000"/>
                <w:sz w:val="16"/>
                <w:szCs w:val="16"/>
              </w:rPr>
              <w:t>240</w:t>
            </w:r>
          </w:p>
        </w:tc>
        <w:tc>
          <w:tcPr>
            <w:tcW w:w="1229" w:type="dxa"/>
          </w:tcPr>
          <w:p w14:paraId="07D65301" w14:textId="5794BACD"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FE87326" w14:textId="77777777" w:rsidTr="00501129">
        <w:tc>
          <w:tcPr>
            <w:tcW w:w="723" w:type="dxa"/>
            <w:vAlign w:val="center"/>
          </w:tcPr>
          <w:p w14:paraId="4CA1001F" w14:textId="5B936326"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48</w:t>
            </w:r>
          </w:p>
        </w:tc>
        <w:tc>
          <w:tcPr>
            <w:tcW w:w="1275" w:type="dxa"/>
            <w:vAlign w:val="center"/>
          </w:tcPr>
          <w:p w14:paraId="578E847F" w14:textId="49D07496"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33621590</w:t>
            </w:r>
          </w:p>
        </w:tc>
        <w:tc>
          <w:tcPr>
            <w:tcW w:w="2835" w:type="dxa"/>
            <w:vAlign w:val="center"/>
          </w:tcPr>
          <w:p w14:paraId="117DD0CF" w14:textId="133DE39E"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Ֆուրոսեմիդ 40մգ</w:t>
            </w:r>
          </w:p>
        </w:tc>
        <w:tc>
          <w:tcPr>
            <w:tcW w:w="851" w:type="dxa"/>
          </w:tcPr>
          <w:p w14:paraId="22C0526B" w14:textId="77777777" w:rsidR="00501129" w:rsidRPr="00A71D81" w:rsidRDefault="00501129" w:rsidP="00501129">
            <w:pPr>
              <w:jc w:val="center"/>
              <w:rPr>
                <w:rFonts w:ascii="GHEA Grapalat" w:hAnsi="GHEA Grapalat"/>
                <w:sz w:val="20"/>
              </w:rPr>
            </w:pPr>
          </w:p>
        </w:tc>
        <w:tc>
          <w:tcPr>
            <w:tcW w:w="2410" w:type="dxa"/>
            <w:vAlign w:val="center"/>
          </w:tcPr>
          <w:p w14:paraId="472695B5" w14:textId="627A2C85" w:rsidR="00501129" w:rsidRPr="00FC5DF0" w:rsidRDefault="00501129" w:rsidP="00501129">
            <w:pPr>
              <w:jc w:val="center"/>
              <w:rPr>
                <w:rFonts w:ascii="GHEA Grapalat" w:hAnsi="GHEA Grapalat"/>
                <w:i/>
                <w:sz w:val="14"/>
              </w:rPr>
            </w:pPr>
            <w:r>
              <w:rPr>
                <w:rFonts w:ascii="GHEA Grapalat" w:hAnsi="GHEA Grapalat"/>
                <w:color w:val="000000"/>
                <w:sz w:val="16"/>
                <w:szCs w:val="16"/>
              </w:rPr>
              <w:t>Ֆուրոսեմիդ 40մգ</w:t>
            </w:r>
          </w:p>
        </w:tc>
        <w:tc>
          <w:tcPr>
            <w:tcW w:w="1025" w:type="dxa"/>
            <w:vAlign w:val="center"/>
          </w:tcPr>
          <w:p w14:paraId="2E4A1B7E" w14:textId="3549B6E9"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6C0D8956" w14:textId="7F5FA7C8" w:rsidR="00501129" w:rsidRPr="00764DFF" w:rsidRDefault="00501129" w:rsidP="00501129">
            <w:pPr>
              <w:jc w:val="center"/>
              <w:rPr>
                <w:rFonts w:ascii="GHEA Grapalat" w:hAnsi="GHEA Grapalat"/>
                <w:i/>
                <w:sz w:val="20"/>
              </w:rPr>
            </w:pPr>
          </w:p>
        </w:tc>
        <w:tc>
          <w:tcPr>
            <w:tcW w:w="1069" w:type="dxa"/>
          </w:tcPr>
          <w:p w14:paraId="5E5A9CE7" w14:textId="77777777" w:rsidR="00501129" w:rsidRPr="00B54C24" w:rsidRDefault="00501129" w:rsidP="00501129">
            <w:pPr>
              <w:jc w:val="center"/>
              <w:rPr>
                <w:rFonts w:ascii="GHEA Grapalat" w:hAnsi="GHEA Grapalat"/>
                <w:sz w:val="12"/>
              </w:rPr>
            </w:pPr>
          </w:p>
        </w:tc>
        <w:tc>
          <w:tcPr>
            <w:tcW w:w="1081" w:type="dxa"/>
            <w:gridSpan w:val="2"/>
            <w:vAlign w:val="center"/>
          </w:tcPr>
          <w:p w14:paraId="14BBF4E6" w14:textId="1DBE4D0D"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916" w:type="dxa"/>
          </w:tcPr>
          <w:p w14:paraId="55424313" w14:textId="26689BEE"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A142517" w14:textId="16AAAD73" w:rsidR="00501129" w:rsidRPr="00B54C24" w:rsidRDefault="00501129" w:rsidP="00501129">
            <w:pPr>
              <w:jc w:val="center"/>
              <w:rPr>
                <w:rFonts w:ascii="GHEA Grapalat" w:hAnsi="GHEA Grapalat"/>
                <w:sz w:val="12"/>
              </w:rPr>
            </w:pPr>
            <w:r>
              <w:rPr>
                <w:rFonts w:ascii="GHEA Grapalat" w:hAnsi="GHEA Grapalat"/>
                <w:color w:val="000000"/>
                <w:sz w:val="16"/>
                <w:szCs w:val="16"/>
              </w:rPr>
              <w:t>120</w:t>
            </w:r>
          </w:p>
        </w:tc>
        <w:tc>
          <w:tcPr>
            <w:tcW w:w="1229" w:type="dxa"/>
          </w:tcPr>
          <w:p w14:paraId="21DFC07E" w14:textId="486905F8"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3572F2C" w14:textId="77777777" w:rsidTr="00501129">
        <w:tc>
          <w:tcPr>
            <w:tcW w:w="723" w:type="dxa"/>
            <w:vAlign w:val="center"/>
          </w:tcPr>
          <w:p w14:paraId="3538781D" w14:textId="47C3898D"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49</w:t>
            </w:r>
          </w:p>
        </w:tc>
        <w:tc>
          <w:tcPr>
            <w:tcW w:w="1275" w:type="dxa"/>
            <w:vAlign w:val="center"/>
          </w:tcPr>
          <w:p w14:paraId="5264CAD3" w14:textId="5D15866B"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33621620</w:t>
            </w:r>
          </w:p>
        </w:tc>
        <w:tc>
          <w:tcPr>
            <w:tcW w:w="2835" w:type="dxa"/>
            <w:vAlign w:val="center"/>
          </w:tcPr>
          <w:p w14:paraId="7FC5D5C4" w14:textId="0951A157"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Սպիրոլակտոն 50մգ</w:t>
            </w:r>
          </w:p>
        </w:tc>
        <w:tc>
          <w:tcPr>
            <w:tcW w:w="851" w:type="dxa"/>
          </w:tcPr>
          <w:p w14:paraId="63A6CD97" w14:textId="77777777" w:rsidR="00501129" w:rsidRPr="00A71D81" w:rsidRDefault="00501129" w:rsidP="00501129">
            <w:pPr>
              <w:jc w:val="center"/>
              <w:rPr>
                <w:rFonts w:ascii="GHEA Grapalat" w:hAnsi="GHEA Grapalat"/>
                <w:sz w:val="20"/>
              </w:rPr>
            </w:pPr>
          </w:p>
        </w:tc>
        <w:tc>
          <w:tcPr>
            <w:tcW w:w="2410" w:type="dxa"/>
            <w:vAlign w:val="center"/>
          </w:tcPr>
          <w:p w14:paraId="112A10C5" w14:textId="040AC668" w:rsidR="00501129" w:rsidRPr="00FC5DF0" w:rsidRDefault="00501129" w:rsidP="00501129">
            <w:pPr>
              <w:jc w:val="center"/>
              <w:rPr>
                <w:rFonts w:ascii="GHEA Grapalat" w:hAnsi="GHEA Grapalat"/>
                <w:i/>
                <w:sz w:val="14"/>
              </w:rPr>
            </w:pPr>
            <w:r>
              <w:rPr>
                <w:rFonts w:ascii="GHEA Grapalat" w:hAnsi="GHEA Grapalat"/>
                <w:color w:val="000000"/>
                <w:sz w:val="16"/>
                <w:szCs w:val="16"/>
              </w:rPr>
              <w:t>Սպիրոլակտոն 50մգ</w:t>
            </w:r>
          </w:p>
        </w:tc>
        <w:tc>
          <w:tcPr>
            <w:tcW w:w="1025" w:type="dxa"/>
            <w:vAlign w:val="center"/>
          </w:tcPr>
          <w:p w14:paraId="15D21329" w14:textId="1CCFD7BE"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735CB36" w14:textId="13B4AFC6" w:rsidR="00501129" w:rsidRPr="00764DFF" w:rsidRDefault="00501129" w:rsidP="00501129">
            <w:pPr>
              <w:jc w:val="center"/>
              <w:rPr>
                <w:rFonts w:ascii="GHEA Grapalat" w:hAnsi="GHEA Grapalat"/>
                <w:i/>
                <w:sz w:val="20"/>
              </w:rPr>
            </w:pPr>
          </w:p>
        </w:tc>
        <w:tc>
          <w:tcPr>
            <w:tcW w:w="1069" w:type="dxa"/>
          </w:tcPr>
          <w:p w14:paraId="25C19CC1" w14:textId="77777777" w:rsidR="00501129" w:rsidRPr="00B54C24" w:rsidRDefault="00501129" w:rsidP="00501129">
            <w:pPr>
              <w:jc w:val="center"/>
              <w:rPr>
                <w:rFonts w:ascii="GHEA Grapalat" w:hAnsi="GHEA Grapalat"/>
                <w:sz w:val="12"/>
              </w:rPr>
            </w:pPr>
          </w:p>
        </w:tc>
        <w:tc>
          <w:tcPr>
            <w:tcW w:w="1081" w:type="dxa"/>
            <w:gridSpan w:val="2"/>
            <w:vAlign w:val="center"/>
          </w:tcPr>
          <w:p w14:paraId="5DAACDF1" w14:textId="289EA9C4" w:rsidR="00501129" w:rsidRPr="00B54C24" w:rsidRDefault="00501129" w:rsidP="00501129">
            <w:pPr>
              <w:jc w:val="center"/>
              <w:rPr>
                <w:rFonts w:ascii="GHEA Grapalat" w:hAnsi="GHEA Grapalat"/>
                <w:sz w:val="12"/>
              </w:rPr>
            </w:pPr>
            <w:r>
              <w:rPr>
                <w:rFonts w:ascii="GHEA Grapalat" w:hAnsi="GHEA Grapalat"/>
                <w:color w:val="000000"/>
                <w:sz w:val="16"/>
                <w:szCs w:val="16"/>
              </w:rPr>
              <w:t>150</w:t>
            </w:r>
          </w:p>
        </w:tc>
        <w:tc>
          <w:tcPr>
            <w:tcW w:w="916" w:type="dxa"/>
          </w:tcPr>
          <w:p w14:paraId="0FA74C31" w14:textId="06B9C9F1"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2022B07F" w14:textId="2CCCD30B" w:rsidR="00501129" w:rsidRPr="00B54C24" w:rsidRDefault="00501129" w:rsidP="00501129">
            <w:pPr>
              <w:jc w:val="center"/>
              <w:rPr>
                <w:rFonts w:ascii="GHEA Grapalat" w:hAnsi="GHEA Grapalat"/>
                <w:sz w:val="12"/>
              </w:rPr>
            </w:pPr>
            <w:r>
              <w:rPr>
                <w:rFonts w:ascii="GHEA Grapalat" w:hAnsi="GHEA Grapalat"/>
                <w:color w:val="000000"/>
                <w:sz w:val="16"/>
                <w:szCs w:val="16"/>
              </w:rPr>
              <w:t>150</w:t>
            </w:r>
          </w:p>
        </w:tc>
        <w:tc>
          <w:tcPr>
            <w:tcW w:w="1229" w:type="dxa"/>
          </w:tcPr>
          <w:p w14:paraId="6DD9B08E" w14:textId="05167BF8"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DD9EFEF" w14:textId="77777777" w:rsidTr="00501129">
        <w:tc>
          <w:tcPr>
            <w:tcW w:w="723" w:type="dxa"/>
            <w:vAlign w:val="center"/>
          </w:tcPr>
          <w:p w14:paraId="51CA0D8F" w14:textId="6B7AACD2"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50</w:t>
            </w:r>
          </w:p>
        </w:tc>
        <w:tc>
          <w:tcPr>
            <w:tcW w:w="1275" w:type="dxa"/>
            <w:vAlign w:val="center"/>
          </w:tcPr>
          <w:p w14:paraId="4F771000" w14:textId="1DD28E3D" w:rsidR="00501129" w:rsidRPr="005A0193" w:rsidRDefault="00501129" w:rsidP="00501129">
            <w:pPr>
              <w:jc w:val="center"/>
              <w:rPr>
                <w:rFonts w:ascii="GHEA Grapalat" w:hAnsi="GHEA Grapalat"/>
                <w:i/>
                <w:sz w:val="18"/>
              </w:rPr>
            </w:pPr>
            <w:r>
              <w:rPr>
                <w:rFonts w:ascii="GHEA Grapalat" w:hAnsi="GHEA Grapalat"/>
                <w:color w:val="000000"/>
                <w:sz w:val="16"/>
                <w:szCs w:val="16"/>
              </w:rPr>
              <w:t>33661121</w:t>
            </w:r>
          </w:p>
        </w:tc>
        <w:tc>
          <w:tcPr>
            <w:tcW w:w="2835" w:type="dxa"/>
            <w:vAlign w:val="center"/>
          </w:tcPr>
          <w:p w14:paraId="25AD9CCE" w14:textId="7A3AFFFC"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Ացետիլսալիցիլաթթու 75մգ</w:t>
            </w:r>
          </w:p>
        </w:tc>
        <w:tc>
          <w:tcPr>
            <w:tcW w:w="851" w:type="dxa"/>
          </w:tcPr>
          <w:p w14:paraId="10654549" w14:textId="77777777" w:rsidR="00501129" w:rsidRPr="00A71D81" w:rsidRDefault="00501129" w:rsidP="00501129">
            <w:pPr>
              <w:jc w:val="center"/>
              <w:rPr>
                <w:rFonts w:ascii="GHEA Grapalat" w:hAnsi="GHEA Grapalat"/>
                <w:sz w:val="20"/>
              </w:rPr>
            </w:pPr>
          </w:p>
        </w:tc>
        <w:tc>
          <w:tcPr>
            <w:tcW w:w="2410" w:type="dxa"/>
            <w:vAlign w:val="center"/>
          </w:tcPr>
          <w:p w14:paraId="181FA8B6" w14:textId="2C6A4053" w:rsidR="00501129" w:rsidRPr="00FC5DF0" w:rsidRDefault="00501129" w:rsidP="00501129">
            <w:pPr>
              <w:jc w:val="center"/>
              <w:rPr>
                <w:rFonts w:ascii="GHEA Grapalat" w:hAnsi="GHEA Grapalat"/>
                <w:i/>
                <w:sz w:val="14"/>
              </w:rPr>
            </w:pPr>
            <w:r>
              <w:rPr>
                <w:rFonts w:ascii="GHEA Grapalat" w:hAnsi="GHEA Grapalat"/>
                <w:color w:val="000000"/>
                <w:sz w:val="16"/>
                <w:szCs w:val="16"/>
              </w:rPr>
              <w:t>Ացետիլսալիցիլաթթու 75մգ</w:t>
            </w:r>
          </w:p>
        </w:tc>
        <w:tc>
          <w:tcPr>
            <w:tcW w:w="1025" w:type="dxa"/>
          </w:tcPr>
          <w:p w14:paraId="11980185" w14:textId="1028C3EF" w:rsidR="00501129" w:rsidRPr="00764DFF" w:rsidRDefault="00501129" w:rsidP="00501129">
            <w:pPr>
              <w:jc w:val="center"/>
              <w:rPr>
                <w:rFonts w:ascii="GHEA Grapalat" w:hAnsi="GHEA Grapalat"/>
                <w:i/>
                <w:sz w:val="20"/>
              </w:rPr>
            </w:pPr>
            <w:r w:rsidRPr="002B14EF">
              <w:rPr>
                <w:rFonts w:ascii="GHEA Grapalat" w:hAnsi="GHEA Grapalat"/>
                <w:color w:val="000000"/>
                <w:sz w:val="16"/>
                <w:szCs w:val="16"/>
              </w:rPr>
              <w:t>դեղահատ</w:t>
            </w:r>
          </w:p>
        </w:tc>
        <w:tc>
          <w:tcPr>
            <w:tcW w:w="882" w:type="dxa"/>
            <w:vAlign w:val="bottom"/>
          </w:tcPr>
          <w:p w14:paraId="0F7F1606" w14:textId="15C80C2F" w:rsidR="00501129" w:rsidRPr="00764DFF" w:rsidRDefault="00501129" w:rsidP="00501129">
            <w:pPr>
              <w:jc w:val="center"/>
              <w:rPr>
                <w:rFonts w:ascii="GHEA Grapalat" w:hAnsi="GHEA Grapalat"/>
                <w:i/>
                <w:sz w:val="20"/>
              </w:rPr>
            </w:pPr>
          </w:p>
        </w:tc>
        <w:tc>
          <w:tcPr>
            <w:tcW w:w="1069" w:type="dxa"/>
          </w:tcPr>
          <w:p w14:paraId="197C9B54" w14:textId="77777777" w:rsidR="00501129" w:rsidRPr="00B54C24" w:rsidRDefault="00501129" w:rsidP="00501129">
            <w:pPr>
              <w:jc w:val="center"/>
              <w:rPr>
                <w:rFonts w:ascii="GHEA Grapalat" w:hAnsi="GHEA Grapalat"/>
                <w:sz w:val="12"/>
              </w:rPr>
            </w:pPr>
          </w:p>
        </w:tc>
        <w:tc>
          <w:tcPr>
            <w:tcW w:w="1081" w:type="dxa"/>
            <w:gridSpan w:val="2"/>
            <w:vAlign w:val="center"/>
          </w:tcPr>
          <w:p w14:paraId="695BFE4B" w14:textId="69E386F6" w:rsidR="00501129" w:rsidRPr="00B54C24" w:rsidRDefault="00501129" w:rsidP="00501129">
            <w:pPr>
              <w:jc w:val="center"/>
              <w:rPr>
                <w:rFonts w:ascii="GHEA Grapalat" w:hAnsi="GHEA Grapalat"/>
                <w:sz w:val="12"/>
              </w:rPr>
            </w:pPr>
            <w:r>
              <w:rPr>
                <w:rFonts w:ascii="GHEA Grapalat" w:hAnsi="GHEA Grapalat"/>
                <w:color w:val="000000"/>
                <w:sz w:val="16"/>
                <w:szCs w:val="16"/>
              </w:rPr>
              <w:t>270</w:t>
            </w:r>
          </w:p>
        </w:tc>
        <w:tc>
          <w:tcPr>
            <w:tcW w:w="916" w:type="dxa"/>
          </w:tcPr>
          <w:p w14:paraId="5C5FB35D" w14:textId="77E7036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5E70EC6C" w14:textId="48C924A9" w:rsidR="00501129" w:rsidRPr="00B54C24" w:rsidRDefault="00501129" w:rsidP="00501129">
            <w:pPr>
              <w:jc w:val="center"/>
              <w:rPr>
                <w:rFonts w:ascii="GHEA Grapalat" w:hAnsi="GHEA Grapalat"/>
                <w:sz w:val="12"/>
              </w:rPr>
            </w:pPr>
            <w:r>
              <w:rPr>
                <w:rFonts w:ascii="GHEA Grapalat" w:hAnsi="GHEA Grapalat"/>
                <w:color w:val="000000"/>
                <w:sz w:val="16"/>
                <w:szCs w:val="16"/>
              </w:rPr>
              <w:t>270</w:t>
            </w:r>
          </w:p>
        </w:tc>
        <w:tc>
          <w:tcPr>
            <w:tcW w:w="1229" w:type="dxa"/>
          </w:tcPr>
          <w:p w14:paraId="2D2ACBD2" w14:textId="3E7B2844"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4F0FAA89" w14:textId="77777777" w:rsidTr="00501129">
        <w:tc>
          <w:tcPr>
            <w:tcW w:w="723" w:type="dxa"/>
            <w:vAlign w:val="center"/>
          </w:tcPr>
          <w:p w14:paraId="74F8F347" w14:textId="5ABDCA74"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51</w:t>
            </w:r>
          </w:p>
        </w:tc>
        <w:tc>
          <w:tcPr>
            <w:tcW w:w="1275" w:type="dxa"/>
            <w:vAlign w:val="center"/>
          </w:tcPr>
          <w:p w14:paraId="0D99E681" w14:textId="31A78C0F" w:rsidR="00501129" w:rsidRPr="005A0193" w:rsidRDefault="00501129" w:rsidP="00501129">
            <w:pPr>
              <w:jc w:val="center"/>
              <w:rPr>
                <w:rFonts w:ascii="GHEA Grapalat" w:hAnsi="GHEA Grapalat"/>
                <w:i/>
                <w:sz w:val="18"/>
              </w:rPr>
            </w:pPr>
            <w:r>
              <w:rPr>
                <w:rFonts w:ascii="GHEA Grapalat" w:hAnsi="GHEA Grapalat"/>
                <w:color w:val="000000"/>
                <w:sz w:val="16"/>
                <w:szCs w:val="16"/>
              </w:rPr>
              <w:t>33661121</w:t>
            </w:r>
          </w:p>
        </w:tc>
        <w:tc>
          <w:tcPr>
            <w:tcW w:w="2835" w:type="dxa"/>
            <w:vAlign w:val="center"/>
          </w:tcPr>
          <w:p w14:paraId="642C9224" w14:textId="4E9754AF"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Ացետիլսալիցիլաթթու 100մգ</w:t>
            </w:r>
          </w:p>
        </w:tc>
        <w:tc>
          <w:tcPr>
            <w:tcW w:w="851" w:type="dxa"/>
          </w:tcPr>
          <w:p w14:paraId="1CEF6086" w14:textId="77777777" w:rsidR="00501129" w:rsidRPr="00A71D81" w:rsidRDefault="00501129" w:rsidP="00501129">
            <w:pPr>
              <w:jc w:val="center"/>
              <w:rPr>
                <w:rFonts w:ascii="GHEA Grapalat" w:hAnsi="GHEA Grapalat"/>
                <w:sz w:val="20"/>
              </w:rPr>
            </w:pPr>
          </w:p>
        </w:tc>
        <w:tc>
          <w:tcPr>
            <w:tcW w:w="2410" w:type="dxa"/>
            <w:vAlign w:val="center"/>
          </w:tcPr>
          <w:p w14:paraId="2656A84F" w14:textId="03328101" w:rsidR="00501129" w:rsidRPr="00FC5DF0" w:rsidRDefault="00501129" w:rsidP="00501129">
            <w:pPr>
              <w:jc w:val="center"/>
              <w:rPr>
                <w:rFonts w:ascii="GHEA Grapalat" w:hAnsi="GHEA Grapalat"/>
                <w:i/>
                <w:sz w:val="14"/>
              </w:rPr>
            </w:pPr>
            <w:r>
              <w:rPr>
                <w:rFonts w:ascii="GHEA Grapalat" w:hAnsi="GHEA Grapalat"/>
                <w:color w:val="000000"/>
                <w:sz w:val="16"/>
                <w:szCs w:val="16"/>
              </w:rPr>
              <w:t>Ացետիլսալիցիլաթթու 100մգ</w:t>
            </w:r>
          </w:p>
        </w:tc>
        <w:tc>
          <w:tcPr>
            <w:tcW w:w="1025" w:type="dxa"/>
          </w:tcPr>
          <w:p w14:paraId="658397F1" w14:textId="7425EC32" w:rsidR="00501129" w:rsidRPr="00764DFF" w:rsidRDefault="00501129" w:rsidP="00501129">
            <w:pPr>
              <w:jc w:val="center"/>
              <w:rPr>
                <w:rFonts w:ascii="GHEA Grapalat" w:hAnsi="GHEA Grapalat"/>
                <w:i/>
                <w:sz w:val="20"/>
              </w:rPr>
            </w:pPr>
            <w:r w:rsidRPr="002B14EF">
              <w:rPr>
                <w:rFonts w:ascii="GHEA Grapalat" w:hAnsi="GHEA Grapalat"/>
                <w:color w:val="000000"/>
                <w:sz w:val="16"/>
                <w:szCs w:val="16"/>
              </w:rPr>
              <w:t>դեղահատ</w:t>
            </w:r>
          </w:p>
        </w:tc>
        <w:tc>
          <w:tcPr>
            <w:tcW w:w="882" w:type="dxa"/>
            <w:vAlign w:val="bottom"/>
          </w:tcPr>
          <w:p w14:paraId="0468F011" w14:textId="368824F7" w:rsidR="00501129" w:rsidRPr="00764DFF" w:rsidRDefault="00501129" w:rsidP="00501129">
            <w:pPr>
              <w:jc w:val="center"/>
              <w:rPr>
                <w:rFonts w:ascii="GHEA Grapalat" w:hAnsi="GHEA Grapalat"/>
                <w:i/>
                <w:sz w:val="20"/>
              </w:rPr>
            </w:pPr>
          </w:p>
        </w:tc>
        <w:tc>
          <w:tcPr>
            <w:tcW w:w="1069" w:type="dxa"/>
          </w:tcPr>
          <w:p w14:paraId="48CE64C9" w14:textId="77777777" w:rsidR="00501129" w:rsidRPr="00B54C24" w:rsidRDefault="00501129" w:rsidP="00501129">
            <w:pPr>
              <w:jc w:val="center"/>
              <w:rPr>
                <w:rFonts w:ascii="GHEA Grapalat" w:hAnsi="GHEA Grapalat"/>
                <w:sz w:val="12"/>
              </w:rPr>
            </w:pPr>
          </w:p>
        </w:tc>
        <w:tc>
          <w:tcPr>
            <w:tcW w:w="1081" w:type="dxa"/>
            <w:gridSpan w:val="2"/>
            <w:vAlign w:val="center"/>
          </w:tcPr>
          <w:p w14:paraId="19881A81" w14:textId="58BD8580" w:rsidR="00501129" w:rsidRPr="00B54C24" w:rsidRDefault="00501129" w:rsidP="00501129">
            <w:pPr>
              <w:jc w:val="center"/>
              <w:rPr>
                <w:rFonts w:ascii="GHEA Grapalat" w:hAnsi="GHEA Grapalat"/>
                <w:sz w:val="12"/>
              </w:rPr>
            </w:pPr>
            <w:r>
              <w:rPr>
                <w:rFonts w:ascii="GHEA Grapalat" w:hAnsi="GHEA Grapalat"/>
                <w:color w:val="000000"/>
                <w:sz w:val="16"/>
                <w:szCs w:val="16"/>
              </w:rPr>
              <w:t>728</w:t>
            </w:r>
          </w:p>
        </w:tc>
        <w:tc>
          <w:tcPr>
            <w:tcW w:w="916" w:type="dxa"/>
          </w:tcPr>
          <w:p w14:paraId="30FD5E18" w14:textId="26A7CE1C"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030F87DA" w14:textId="6790552A" w:rsidR="00501129" w:rsidRPr="00B54C24" w:rsidRDefault="00501129" w:rsidP="00501129">
            <w:pPr>
              <w:jc w:val="center"/>
              <w:rPr>
                <w:rFonts w:ascii="GHEA Grapalat" w:hAnsi="GHEA Grapalat"/>
                <w:sz w:val="12"/>
              </w:rPr>
            </w:pPr>
            <w:r>
              <w:rPr>
                <w:rFonts w:ascii="GHEA Grapalat" w:hAnsi="GHEA Grapalat"/>
                <w:color w:val="000000"/>
                <w:sz w:val="16"/>
                <w:szCs w:val="16"/>
              </w:rPr>
              <w:t>728</w:t>
            </w:r>
          </w:p>
        </w:tc>
        <w:tc>
          <w:tcPr>
            <w:tcW w:w="1229" w:type="dxa"/>
          </w:tcPr>
          <w:p w14:paraId="05DB7477" w14:textId="2FA16267"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9C6C56B" w14:textId="77777777" w:rsidTr="00501129">
        <w:tc>
          <w:tcPr>
            <w:tcW w:w="723" w:type="dxa"/>
            <w:vAlign w:val="center"/>
          </w:tcPr>
          <w:p w14:paraId="1FC16B71" w14:textId="09906442"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52</w:t>
            </w:r>
          </w:p>
        </w:tc>
        <w:tc>
          <w:tcPr>
            <w:tcW w:w="1275" w:type="dxa"/>
            <w:vAlign w:val="center"/>
          </w:tcPr>
          <w:p w14:paraId="5A439E5F" w14:textId="03B4E362"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33621410</w:t>
            </w:r>
          </w:p>
        </w:tc>
        <w:tc>
          <w:tcPr>
            <w:tcW w:w="2835" w:type="dxa"/>
            <w:vAlign w:val="center"/>
          </w:tcPr>
          <w:p w14:paraId="6F1F97EC" w14:textId="60236199"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Սիմվաստատին 40մգ</w:t>
            </w:r>
          </w:p>
        </w:tc>
        <w:tc>
          <w:tcPr>
            <w:tcW w:w="851" w:type="dxa"/>
          </w:tcPr>
          <w:p w14:paraId="2A142AC7" w14:textId="77777777" w:rsidR="00501129" w:rsidRPr="00A71D81" w:rsidRDefault="00501129" w:rsidP="00501129">
            <w:pPr>
              <w:jc w:val="center"/>
              <w:rPr>
                <w:rFonts w:ascii="GHEA Grapalat" w:hAnsi="GHEA Grapalat"/>
                <w:sz w:val="20"/>
              </w:rPr>
            </w:pPr>
          </w:p>
        </w:tc>
        <w:tc>
          <w:tcPr>
            <w:tcW w:w="2410" w:type="dxa"/>
            <w:vAlign w:val="center"/>
          </w:tcPr>
          <w:p w14:paraId="62B9D973" w14:textId="438BB677" w:rsidR="00501129" w:rsidRPr="00FC5DF0" w:rsidRDefault="00501129" w:rsidP="00501129">
            <w:pPr>
              <w:jc w:val="center"/>
              <w:rPr>
                <w:rFonts w:ascii="GHEA Grapalat" w:hAnsi="GHEA Grapalat"/>
                <w:i/>
                <w:sz w:val="14"/>
              </w:rPr>
            </w:pPr>
            <w:r>
              <w:rPr>
                <w:rFonts w:ascii="GHEA Grapalat" w:hAnsi="GHEA Grapalat"/>
                <w:color w:val="000000"/>
                <w:sz w:val="16"/>
                <w:szCs w:val="16"/>
              </w:rPr>
              <w:t>Սիմվաստատին 40մգ</w:t>
            </w:r>
          </w:p>
        </w:tc>
        <w:tc>
          <w:tcPr>
            <w:tcW w:w="1025" w:type="dxa"/>
            <w:vAlign w:val="center"/>
          </w:tcPr>
          <w:p w14:paraId="0ED803B8" w14:textId="3D1B69BF"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101375C0" w14:textId="1FFEF2EC" w:rsidR="00501129" w:rsidRPr="00764DFF" w:rsidRDefault="00501129" w:rsidP="00501129">
            <w:pPr>
              <w:jc w:val="center"/>
              <w:rPr>
                <w:rFonts w:ascii="GHEA Grapalat" w:hAnsi="GHEA Grapalat"/>
                <w:i/>
                <w:sz w:val="20"/>
              </w:rPr>
            </w:pPr>
          </w:p>
        </w:tc>
        <w:tc>
          <w:tcPr>
            <w:tcW w:w="1069" w:type="dxa"/>
          </w:tcPr>
          <w:p w14:paraId="5598FA4D" w14:textId="77777777" w:rsidR="00501129" w:rsidRPr="00B54C24" w:rsidRDefault="00501129" w:rsidP="00501129">
            <w:pPr>
              <w:jc w:val="center"/>
              <w:rPr>
                <w:rFonts w:ascii="GHEA Grapalat" w:hAnsi="GHEA Grapalat"/>
                <w:sz w:val="12"/>
              </w:rPr>
            </w:pPr>
          </w:p>
        </w:tc>
        <w:tc>
          <w:tcPr>
            <w:tcW w:w="1081" w:type="dxa"/>
            <w:gridSpan w:val="2"/>
            <w:vAlign w:val="center"/>
          </w:tcPr>
          <w:p w14:paraId="61EC14EB" w14:textId="79B75C2F"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916" w:type="dxa"/>
          </w:tcPr>
          <w:p w14:paraId="68C7349C" w14:textId="43578A21"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D3A404E" w14:textId="27200A12"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1229" w:type="dxa"/>
          </w:tcPr>
          <w:p w14:paraId="7EC1BEEF" w14:textId="510983B9"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4A3768E" w14:textId="77777777" w:rsidTr="00501129">
        <w:tc>
          <w:tcPr>
            <w:tcW w:w="723" w:type="dxa"/>
            <w:vAlign w:val="center"/>
          </w:tcPr>
          <w:p w14:paraId="667AEF98" w14:textId="05AA6A69"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53</w:t>
            </w:r>
          </w:p>
        </w:tc>
        <w:tc>
          <w:tcPr>
            <w:tcW w:w="1275" w:type="dxa"/>
            <w:vAlign w:val="center"/>
          </w:tcPr>
          <w:p w14:paraId="15468884" w14:textId="4D83E877"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33621410</w:t>
            </w:r>
          </w:p>
        </w:tc>
        <w:tc>
          <w:tcPr>
            <w:tcW w:w="2835" w:type="dxa"/>
            <w:vAlign w:val="center"/>
          </w:tcPr>
          <w:p w14:paraId="4DEFF1D1" w14:textId="441DE5F6"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Սիմվաստատին 20մգ</w:t>
            </w:r>
          </w:p>
        </w:tc>
        <w:tc>
          <w:tcPr>
            <w:tcW w:w="851" w:type="dxa"/>
          </w:tcPr>
          <w:p w14:paraId="091CABCE" w14:textId="77777777" w:rsidR="00501129" w:rsidRPr="00A71D81" w:rsidRDefault="00501129" w:rsidP="00501129">
            <w:pPr>
              <w:jc w:val="center"/>
              <w:rPr>
                <w:rFonts w:ascii="GHEA Grapalat" w:hAnsi="GHEA Grapalat"/>
                <w:sz w:val="20"/>
              </w:rPr>
            </w:pPr>
          </w:p>
        </w:tc>
        <w:tc>
          <w:tcPr>
            <w:tcW w:w="2410" w:type="dxa"/>
            <w:vAlign w:val="center"/>
          </w:tcPr>
          <w:p w14:paraId="2BF7BF40" w14:textId="61E3C86D" w:rsidR="00501129" w:rsidRPr="00FC5DF0" w:rsidRDefault="00501129" w:rsidP="00501129">
            <w:pPr>
              <w:jc w:val="center"/>
              <w:rPr>
                <w:rFonts w:ascii="GHEA Grapalat" w:hAnsi="GHEA Grapalat"/>
                <w:i/>
                <w:sz w:val="14"/>
              </w:rPr>
            </w:pPr>
            <w:r>
              <w:rPr>
                <w:rFonts w:ascii="GHEA Grapalat" w:hAnsi="GHEA Grapalat"/>
                <w:color w:val="000000"/>
                <w:sz w:val="16"/>
                <w:szCs w:val="16"/>
              </w:rPr>
              <w:t>Սիմվաստատին 20մգ</w:t>
            </w:r>
          </w:p>
        </w:tc>
        <w:tc>
          <w:tcPr>
            <w:tcW w:w="1025" w:type="dxa"/>
            <w:vAlign w:val="center"/>
          </w:tcPr>
          <w:p w14:paraId="5A70C3AE" w14:textId="2EAE2E2D"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30FC45A" w14:textId="12B9FD63" w:rsidR="00501129" w:rsidRPr="00764DFF" w:rsidRDefault="00501129" w:rsidP="00501129">
            <w:pPr>
              <w:jc w:val="center"/>
              <w:rPr>
                <w:rFonts w:ascii="GHEA Grapalat" w:hAnsi="GHEA Grapalat"/>
                <w:i/>
                <w:sz w:val="20"/>
              </w:rPr>
            </w:pPr>
          </w:p>
        </w:tc>
        <w:tc>
          <w:tcPr>
            <w:tcW w:w="1069" w:type="dxa"/>
          </w:tcPr>
          <w:p w14:paraId="7EEC77E0" w14:textId="77777777" w:rsidR="00501129" w:rsidRPr="00B54C24" w:rsidRDefault="00501129" w:rsidP="00501129">
            <w:pPr>
              <w:jc w:val="center"/>
              <w:rPr>
                <w:rFonts w:ascii="GHEA Grapalat" w:hAnsi="GHEA Grapalat"/>
                <w:sz w:val="12"/>
              </w:rPr>
            </w:pPr>
          </w:p>
        </w:tc>
        <w:tc>
          <w:tcPr>
            <w:tcW w:w="1081" w:type="dxa"/>
            <w:gridSpan w:val="2"/>
            <w:vAlign w:val="center"/>
          </w:tcPr>
          <w:p w14:paraId="1C123A03" w14:textId="0A586B5E"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916" w:type="dxa"/>
          </w:tcPr>
          <w:p w14:paraId="50BFBBA5" w14:textId="1BC7967D"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68E78BD" w14:textId="132F17E7"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1229" w:type="dxa"/>
          </w:tcPr>
          <w:p w14:paraId="02BAD5A9" w14:textId="651CD9E1"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3AC8BC96" w14:textId="77777777" w:rsidTr="00501129">
        <w:tc>
          <w:tcPr>
            <w:tcW w:w="723" w:type="dxa"/>
            <w:vAlign w:val="center"/>
          </w:tcPr>
          <w:p w14:paraId="4CB96BDF" w14:textId="060AD20D"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54</w:t>
            </w:r>
          </w:p>
        </w:tc>
        <w:tc>
          <w:tcPr>
            <w:tcW w:w="1275" w:type="dxa"/>
            <w:vAlign w:val="center"/>
          </w:tcPr>
          <w:p w14:paraId="006C20B5" w14:textId="5879EA1B"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33621420</w:t>
            </w:r>
          </w:p>
        </w:tc>
        <w:tc>
          <w:tcPr>
            <w:tcW w:w="2835" w:type="dxa"/>
            <w:vAlign w:val="center"/>
          </w:tcPr>
          <w:p w14:paraId="4F2F794C" w14:textId="45CF6B50"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Ատորվաստատին 20մգ</w:t>
            </w:r>
          </w:p>
        </w:tc>
        <w:tc>
          <w:tcPr>
            <w:tcW w:w="851" w:type="dxa"/>
          </w:tcPr>
          <w:p w14:paraId="6B4D45A1" w14:textId="77777777" w:rsidR="00501129" w:rsidRPr="00A71D81" w:rsidRDefault="00501129" w:rsidP="00501129">
            <w:pPr>
              <w:jc w:val="center"/>
              <w:rPr>
                <w:rFonts w:ascii="GHEA Grapalat" w:hAnsi="GHEA Grapalat"/>
                <w:sz w:val="20"/>
              </w:rPr>
            </w:pPr>
          </w:p>
        </w:tc>
        <w:tc>
          <w:tcPr>
            <w:tcW w:w="2410" w:type="dxa"/>
            <w:vAlign w:val="center"/>
          </w:tcPr>
          <w:p w14:paraId="0E7521CF" w14:textId="7A8CDC3B" w:rsidR="00501129" w:rsidRPr="00FC5DF0" w:rsidRDefault="00501129" w:rsidP="00501129">
            <w:pPr>
              <w:jc w:val="center"/>
              <w:rPr>
                <w:rFonts w:ascii="GHEA Grapalat" w:hAnsi="GHEA Grapalat"/>
                <w:i/>
                <w:sz w:val="14"/>
              </w:rPr>
            </w:pPr>
            <w:r>
              <w:rPr>
                <w:rFonts w:ascii="GHEA Grapalat" w:hAnsi="GHEA Grapalat"/>
                <w:color w:val="000000"/>
                <w:sz w:val="16"/>
                <w:szCs w:val="16"/>
              </w:rPr>
              <w:t>Ատորվաստատին 20մգ</w:t>
            </w:r>
          </w:p>
        </w:tc>
        <w:tc>
          <w:tcPr>
            <w:tcW w:w="1025" w:type="dxa"/>
            <w:vAlign w:val="center"/>
          </w:tcPr>
          <w:p w14:paraId="3E9EC077" w14:textId="679A7A37"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6B4A6CE5" w14:textId="043A748B" w:rsidR="00501129" w:rsidRPr="00764DFF" w:rsidRDefault="00501129" w:rsidP="00501129">
            <w:pPr>
              <w:jc w:val="center"/>
              <w:rPr>
                <w:rFonts w:ascii="GHEA Grapalat" w:hAnsi="GHEA Grapalat"/>
                <w:i/>
                <w:sz w:val="20"/>
              </w:rPr>
            </w:pPr>
          </w:p>
        </w:tc>
        <w:tc>
          <w:tcPr>
            <w:tcW w:w="1069" w:type="dxa"/>
          </w:tcPr>
          <w:p w14:paraId="21407AF7" w14:textId="77777777" w:rsidR="00501129" w:rsidRPr="00B54C24" w:rsidRDefault="00501129" w:rsidP="00501129">
            <w:pPr>
              <w:jc w:val="center"/>
              <w:rPr>
                <w:rFonts w:ascii="GHEA Grapalat" w:hAnsi="GHEA Grapalat"/>
                <w:sz w:val="12"/>
              </w:rPr>
            </w:pPr>
          </w:p>
        </w:tc>
        <w:tc>
          <w:tcPr>
            <w:tcW w:w="1081" w:type="dxa"/>
            <w:gridSpan w:val="2"/>
            <w:vAlign w:val="center"/>
          </w:tcPr>
          <w:p w14:paraId="34DF16E5" w14:textId="7D1BA506"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916" w:type="dxa"/>
          </w:tcPr>
          <w:p w14:paraId="41BA0D41" w14:textId="605D76C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99B40F2" w14:textId="10B4B7B6"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1229" w:type="dxa"/>
          </w:tcPr>
          <w:p w14:paraId="74173E94" w14:textId="7D29B985"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2E41D9AB" w14:textId="77777777" w:rsidTr="00501129">
        <w:tc>
          <w:tcPr>
            <w:tcW w:w="723" w:type="dxa"/>
            <w:vAlign w:val="center"/>
          </w:tcPr>
          <w:p w14:paraId="1EFB8C1D" w14:textId="03AAFC30"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55</w:t>
            </w:r>
          </w:p>
        </w:tc>
        <w:tc>
          <w:tcPr>
            <w:tcW w:w="1275" w:type="dxa"/>
            <w:vAlign w:val="center"/>
          </w:tcPr>
          <w:p w14:paraId="333AE65D" w14:textId="5816F595"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33621420</w:t>
            </w:r>
          </w:p>
        </w:tc>
        <w:tc>
          <w:tcPr>
            <w:tcW w:w="2835" w:type="dxa"/>
            <w:vAlign w:val="center"/>
          </w:tcPr>
          <w:p w14:paraId="75A44F9B" w14:textId="6B9C3C06"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Ատորվաստատին 40մգ</w:t>
            </w:r>
          </w:p>
        </w:tc>
        <w:tc>
          <w:tcPr>
            <w:tcW w:w="851" w:type="dxa"/>
          </w:tcPr>
          <w:p w14:paraId="3B8ED4A3" w14:textId="77777777" w:rsidR="00501129" w:rsidRPr="00A71D81" w:rsidRDefault="00501129" w:rsidP="00501129">
            <w:pPr>
              <w:jc w:val="center"/>
              <w:rPr>
                <w:rFonts w:ascii="GHEA Grapalat" w:hAnsi="GHEA Grapalat"/>
                <w:sz w:val="20"/>
              </w:rPr>
            </w:pPr>
          </w:p>
        </w:tc>
        <w:tc>
          <w:tcPr>
            <w:tcW w:w="2410" w:type="dxa"/>
            <w:vAlign w:val="center"/>
          </w:tcPr>
          <w:p w14:paraId="71803745" w14:textId="08E9AD16" w:rsidR="00501129" w:rsidRPr="00FC5DF0" w:rsidRDefault="00501129" w:rsidP="00501129">
            <w:pPr>
              <w:jc w:val="center"/>
              <w:rPr>
                <w:rFonts w:ascii="GHEA Grapalat" w:hAnsi="GHEA Grapalat"/>
                <w:i/>
                <w:sz w:val="14"/>
              </w:rPr>
            </w:pPr>
            <w:r>
              <w:rPr>
                <w:rFonts w:ascii="GHEA Grapalat" w:hAnsi="GHEA Grapalat"/>
                <w:color w:val="000000"/>
                <w:sz w:val="16"/>
                <w:szCs w:val="16"/>
              </w:rPr>
              <w:t>Ատորվաստատին 40մգ</w:t>
            </w:r>
          </w:p>
        </w:tc>
        <w:tc>
          <w:tcPr>
            <w:tcW w:w="1025" w:type="dxa"/>
            <w:vAlign w:val="center"/>
          </w:tcPr>
          <w:p w14:paraId="5ED54BE6" w14:textId="006FCE60"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7CD9DE2" w14:textId="5195A71A" w:rsidR="00501129" w:rsidRPr="00764DFF" w:rsidRDefault="00501129" w:rsidP="00501129">
            <w:pPr>
              <w:jc w:val="center"/>
              <w:rPr>
                <w:rFonts w:ascii="GHEA Grapalat" w:hAnsi="GHEA Grapalat"/>
                <w:i/>
                <w:sz w:val="20"/>
              </w:rPr>
            </w:pPr>
          </w:p>
        </w:tc>
        <w:tc>
          <w:tcPr>
            <w:tcW w:w="1069" w:type="dxa"/>
          </w:tcPr>
          <w:p w14:paraId="662EAD15" w14:textId="77777777" w:rsidR="00501129" w:rsidRPr="00B54C24" w:rsidRDefault="00501129" w:rsidP="00501129">
            <w:pPr>
              <w:jc w:val="center"/>
              <w:rPr>
                <w:rFonts w:ascii="GHEA Grapalat" w:hAnsi="GHEA Grapalat"/>
                <w:sz w:val="12"/>
              </w:rPr>
            </w:pPr>
          </w:p>
        </w:tc>
        <w:tc>
          <w:tcPr>
            <w:tcW w:w="1081" w:type="dxa"/>
            <w:gridSpan w:val="2"/>
            <w:vAlign w:val="center"/>
          </w:tcPr>
          <w:p w14:paraId="52DA4792" w14:textId="2896DA02"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916" w:type="dxa"/>
          </w:tcPr>
          <w:p w14:paraId="27B2F17F" w14:textId="61BC7387"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6E75A13" w14:textId="7FF87CD5" w:rsidR="00501129" w:rsidRPr="00B54C24" w:rsidRDefault="00501129" w:rsidP="00501129">
            <w:pPr>
              <w:jc w:val="center"/>
              <w:rPr>
                <w:rFonts w:ascii="GHEA Grapalat" w:hAnsi="GHEA Grapalat"/>
                <w:sz w:val="12"/>
              </w:rPr>
            </w:pPr>
            <w:r>
              <w:rPr>
                <w:rFonts w:ascii="GHEA Grapalat" w:hAnsi="GHEA Grapalat"/>
                <w:color w:val="000000"/>
                <w:sz w:val="16"/>
                <w:szCs w:val="16"/>
              </w:rPr>
              <w:t>300</w:t>
            </w:r>
          </w:p>
        </w:tc>
        <w:tc>
          <w:tcPr>
            <w:tcW w:w="1229" w:type="dxa"/>
          </w:tcPr>
          <w:p w14:paraId="44774293" w14:textId="70921BC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5A4F030" w14:textId="77777777" w:rsidTr="00501129">
        <w:tc>
          <w:tcPr>
            <w:tcW w:w="723" w:type="dxa"/>
            <w:vAlign w:val="center"/>
          </w:tcPr>
          <w:p w14:paraId="34BB9F15" w14:textId="07FD8221"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56</w:t>
            </w:r>
          </w:p>
        </w:tc>
        <w:tc>
          <w:tcPr>
            <w:tcW w:w="1275" w:type="dxa"/>
            <w:vAlign w:val="center"/>
          </w:tcPr>
          <w:p w14:paraId="1CD2B7E8" w14:textId="03D844ED"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33631230</w:t>
            </w:r>
          </w:p>
        </w:tc>
        <w:tc>
          <w:tcPr>
            <w:tcW w:w="2835" w:type="dxa"/>
            <w:vAlign w:val="center"/>
          </w:tcPr>
          <w:p w14:paraId="5AE5F980" w14:textId="18BC115B"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Պովիդոն յոդ 10</w:t>
            </w:r>
            <w:r>
              <w:rPr>
                <w:rFonts w:ascii="GHEA Grapalat" w:hAnsi="GHEA Grapalat"/>
                <w:color w:val="000000"/>
                <w:sz w:val="16"/>
                <w:szCs w:val="16"/>
                <w:lang w:val="ru-RU"/>
              </w:rPr>
              <w:t>%</w:t>
            </w:r>
          </w:p>
        </w:tc>
        <w:tc>
          <w:tcPr>
            <w:tcW w:w="851" w:type="dxa"/>
          </w:tcPr>
          <w:p w14:paraId="43A18282" w14:textId="77777777" w:rsidR="00501129" w:rsidRPr="00A71D81" w:rsidRDefault="00501129" w:rsidP="00501129">
            <w:pPr>
              <w:jc w:val="center"/>
              <w:rPr>
                <w:rFonts w:ascii="GHEA Grapalat" w:hAnsi="GHEA Grapalat"/>
                <w:sz w:val="20"/>
              </w:rPr>
            </w:pPr>
          </w:p>
        </w:tc>
        <w:tc>
          <w:tcPr>
            <w:tcW w:w="2410" w:type="dxa"/>
            <w:vAlign w:val="center"/>
          </w:tcPr>
          <w:p w14:paraId="26189B5B" w14:textId="07A1DCF8" w:rsidR="00501129" w:rsidRPr="00FC5DF0" w:rsidRDefault="00501129" w:rsidP="00501129">
            <w:pPr>
              <w:jc w:val="center"/>
              <w:rPr>
                <w:rFonts w:ascii="GHEA Grapalat" w:hAnsi="GHEA Grapalat"/>
                <w:i/>
                <w:sz w:val="14"/>
              </w:rPr>
            </w:pPr>
            <w:r>
              <w:rPr>
                <w:rFonts w:ascii="GHEA Grapalat" w:hAnsi="GHEA Grapalat"/>
                <w:color w:val="000000"/>
                <w:sz w:val="16"/>
                <w:szCs w:val="16"/>
              </w:rPr>
              <w:t>Պովիդոն յոդ 10</w:t>
            </w:r>
            <w:r>
              <w:rPr>
                <w:rFonts w:ascii="GHEA Grapalat" w:hAnsi="GHEA Grapalat"/>
                <w:color w:val="000000"/>
                <w:sz w:val="16"/>
                <w:szCs w:val="16"/>
                <w:lang w:val="ru-RU"/>
              </w:rPr>
              <w:t>%</w:t>
            </w:r>
          </w:p>
        </w:tc>
        <w:tc>
          <w:tcPr>
            <w:tcW w:w="1025" w:type="dxa"/>
            <w:vAlign w:val="center"/>
          </w:tcPr>
          <w:p w14:paraId="190CBBA4" w14:textId="0D9B4FCE"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1887444B" w14:textId="75386988" w:rsidR="00501129" w:rsidRPr="00764DFF" w:rsidRDefault="00501129" w:rsidP="00501129">
            <w:pPr>
              <w:jc w:val="center"/>
              <w:rPr>
                <w:rFonts w:ascii="GHEA Grapalat" w:hAnsi="GHEA Grapalat"/>
                <w:i/>
                <w:sz w:val="20"/>
              </w:rPr>
            </w:pPr>
          </w:p>
        </w:tc>
        <w:tc>
          <w:tcPr>
            <w:tcW w:w="1069" w:type="dxa"/>
          </w:tcPr>
          <w:p w14:paraId="1853B030" w14:textId="77777777" w:rsidR="00501129" w:rsidRPr="00B54C24" w:rsidRDefault="00501129" w:rsidP="00501129">
            <w:pPr>
              <w:jc w:val="center"/>
              <w:rPr>
                <w:rFonts w:ascii="GHEA Grapalat" w:hAnsi="GHEA Grapalat"/>
                <w:sz w:val="12"/>
              </w:rPr>
            </w:pPr>
          </w:p>
        </w:tc>
        <w:tc>
          <w:tcPr>
            <w:tcW w:w="1081" w:type="dxa"/>
            <w:gridSpan w:val="2"/>
            <w:vAlign w:val="center"/>
          </w:tcPr>
          <w:p w14:paraId="6EBE902A" w14:textId="3E3637E6" w:rsidR="00501129" w:rsidRPr="00B54C24" w:rsidRDefault="00501129" w:rsidP="00501129">
            <w:pPr>
              <w:jc w:val="center"/>
              <w:rPr>
                <w:rFonts w:ascii="GHEA Grapalat" w:hAnsi="GHEA Grapalat"/>
                <w:sz w:val="12"/>
              </w:rPr>
            </w:pPr>
            <w:r>
              <w:rPr>
                <w:rFonts w:ascii="GHEA Grapalat" w:hAnsi="GHEA Grapalat"/>
                <w:color w:val="000000"/>
                <w:sz w:val="16"/>
                <w:szCs w:val="16"/>
              </w:rPr>
              <w:t>12</w:t>
            </w:r>
          </w:p>
        </w:tc>
        <w:tc>
          <w:tcPr>
            <w:tcW w:w="916" w:type="dxa"/>
          </w:tcPr>
          <w:p w14:paraId="5D9AEB17" w14:textId="1FBB3718"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B39C067" w14:textId="7AD9EEA9" w:rsidR="00501129" w:rsidRPr="00B54C24" w:rsidRDefault="00501129" w:rsidP="00501129">
            <w:pPr>
              <w:jc w:val="center"/>
              <w:rPr>
                <w:rFonts w:ascii="GHEA Grapalat" w:hAnsi="GHEA Grapalat"/>
                <w:sz w:val="12"/>
              </w:rPr>
            </w:pPr>
            <w:r>
              <w:rPr>
                <w:rFonts w:ascii="GHEA Grapalat" w:hAnsi="GHEA Grapalat"/>
                <w:color w:val="000000"/>
                <w:sz w:val="16"/>
                <w:szCs w:val="16"/>
              </w:rPr>
              <w:t>12</w:t>
            </w:r>
          </w:p>
        </w:tc>
        <w:tc>
          <w:tcPr>
            <w:tcW w:w="1229" w:type="dxa"/>
          </w:tcPr>
          <w:p w14:paraId="1196EA3D" w14:textId="49E545A7"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3038331" w14:textId="77777777" w:rsidTr="00501129">
        <w:tc>
          <w:tcPr>
            <w:tcW w:w="723" w:type="dxa"/>
            <w:vAlign w:val="center"/>
          </w:tcPr>
          <w:p w14:paraId="65386D3A" w14:textId="7D695A1F"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57</w:t>
            </w:r>
          </w:p>
        </w:tc>
        <w:tc>
          <w:tcPr>
            <w:tcW w:w="1275" w:type="dxa"/>
            <w:vAlign w:val="center"/>
          </w:tcPr>
          <w:p w14:paraId="40C342AB" w14:textId="1AD8EBE0"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33611100</w:t>
            </w:r>
          </w:p>
        </w:tc>
        <w:tc>
          <w:tcPr>
            <w:tcW w:w="2835" w:type="dxa"/>
            <w:vAlign w:val="center"/>
          </w:tcPr>
          <w:p w14:paraId="1DE16E31" w14:textId="4FE38DFC"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Օմեպրազոլ 20մգ</w:t>
            </w:r>
          </w:p>
        </w:tc>
        <w:tc>
          <w:tcPr>
            <w:tcW w:w="851" w:type="dxa"/>
          </w:tcPr>
          <w:p w14:paraId="6C4D1FFF" w14:textId="77777777" w:rsidR="00501129" w:rsidRPr="00A71D81" w:rsidRDefault="00501129" w:rsidP="00501129">
            <w:pPr>
              <w:jc w:val="center"/>
              <w:rPr>
                <w:rFonts w:ascii="GHEA Grapalat" w:hAnsi="GHEA Grapalat"/>
                <w:sz w:val="20"/>
              </w:rPr>
            </w:pPr>
          </w:p>
        </w:tc>
        <w:tc>
          <w:tcPr>
            <w:tcW w:w="2410" w:type="dxa"/>
            <w:vAlign w:val="center"/>
          </w:tcPr>
          <w:p w14:paraId="65D15D70" w14:textId="67A6BD81" w:rsidR="00501129" w:rsidRPr="00FC5DF0" w:rsidRDefault="00501129" w:rsidP="00501129">
            <w:pPr>
              <w:jc w:val="center"/>
              <w:rPr>
                <w:rFonts w:ascii="GHEA Grapalat" w:hAnsi="GHEA Grapalat"/>
                <w:i/>
                <w:sz w:val="14"/>
              </w:rPr>
            </w:pPr>
            <w:r>
              <w:rPr>
                <w:rFonts w:ascii="GHEA Grapalat" w:hAnsi="GHEA Grapalat"/>
                <w:color w:val="000000"/>
                <w:sz w:val="16"/>
                <w:szCs w:val="16"/>
              </w:rPr>
              <w:t>Օմեպրազոլ 20մգ</w:t>
            </w:r>
          </w:p>
        </w:tc>
        <w:tc>
          <w:tcPr>
            <w:tcW w:w="1025" w:type="dxa"/>
            <w:vAlign w:val="center"/>
          </w:tcPr>
          <w:p w14:paraId="2BFA8FCB" w14:textId="39B4CD0E"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466B2D1F" w14:textId="1035857D" w:rsidR="00501129" w:rsidRPr="00764DFF" w:rsidRDefault="00501129" w:rsidP="00501129">
            <w:pPr>
              <w:jc w:val="center"/>
              <w:rPr>
                <w:rFonts w:ascii="GHEA Grapalat" w:hAnsi="GHEA Grapalat"/>
                <w:i/>
                <w:sz w:val="20"/>
              </w:rPr>
            </w:pPr>
          </w:p>
        </w:tc>
        <w:tc>
          <w:tcPr>
            <w:tcW w:w="1069" w:type="dxa"/>
          </w:tcPr>
          <w:p w14:paraId="18AED7F4" w14:textId="77777777" w:rsidR="00501129" w:rsidRPr="00B54C24" w:rsidRDefault="00501129" w:rsidP="00501129">
            <w:pPr>
              <w:jc w:val="center"/>
              <w:rPr>
                <w:rFonts w:ascii="GHEA Grapalat" w:hAnsi="GHEA Grapalat"/>
                <w:sz w:val="12"/>
              </w:rPr>
            </w:pPr>
          </w:p>
        </w:tc>
        <w:tc>
          <w:tcPr>
            <w:tcW w:w="1081" w:type="dxa"/>
            <w:gridSpan w:val="2"/>
            <w:vAlign w:val="center"/>
          </w:tcPr>
          <w:p w14:paraId="2959FAF8" w14:textId="410B3CBC" w:rsidR="00501129" w:rsidRPr="00B54C24" w:rsidRDefault="00501129" w:rsidP="00501129">
            <w:pPr>
              <w:jc w:val="center"/>
              <w:rPr>
                <w:rFonts w:ascii="GHEA Grapalat" w:hAnsi="GHEA Grapalat"/>
                <w:sz w:val="12"/>
              </w:rPr>
            </w:pPr>
            <w:r>
              <w:rPr>
                <w:rFonts w:ascii="GHEA Grapalat" w:hAnsi="GHEA Grapalat"/>
                <w:color w:val="000000"/>
                <w:sz w:val="16"/>
                <w:szCs w:val="16"/>
              </w:rPr>
              <w:t>60</w:t>
            </w:r>
          </w:p>
        </w:tc>
        <w:tc>
          <w:tcPr>
            <w:tcW w:w="916" w:type="dxa"/>
          </w:tcPr>
          <w:p w14:paraId="069F6F61" w14:textId="36E1B0D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lastRenderedPageBreak/>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2D809782" w14:textId="15A5D032" w:rsidR="00501129" w:rsidRPr="00B54C24" w:rsidRDefault="00501129" w:rsidP="00501129">
            <w:pPr>
              <w:jc w:val="center"/>
              <w:rPr>
                <w:rFonts w:ascii="GHEA Grapalat" w:hAnsi="GHEA Grapalat"/>
                <w:sz w:val="12"/>
              </w:rPr>
            </w:pPr>
            <w:r>
              <w:rPr>
                <w:rFonts w:ascii="GHEA Grapalat" w:hAnsi="GHEA Grapalat"/>
                <w:color w:val="000000"/>
                <w:sz w:val="16"/>
                <w:szCs w:val="16"/>
              </w:rPr>
              <w:lastRenderedPageBreak/>
              <w:t>60</w:t>
            </w:r>
          </w:p>
        </w:tc>
        <w:tc>
          <w:tcPr>
            <w:tcW w:w="1229" w:type="dxa"/>
          </w:tcPr>
          <w:p w14:paraId="394123B4" w14:textId="5B86F4DA"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46CCF6A8" w14:textId="77777777" w:rsidTr="00501129">
        <w:tc>
          <w:tcPr>
            <w:tcW w:w="723" w:type="dxa"/>
            <w:vAlign w:val="center"/>
          </w:tcPr>
          <w:p w14:paraId="2E028D7F" w14:textId="7382C9BC"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lastRenderedPageBreak/>
              <w:t>58</w:t>
            </w:r>
          </w:p>
        </w:tc>
        <w:tc>
          <w:tcPr>
            <w:tcW w:w="1275" w:type="dxa"/>
            <w:vAlign w:val="center"/>
          </w:tcPr>
          <w:p w14:paraId="32FB0DB7" w14:textId="0EDDB78F"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33611470</w:t>
            </w:r>
          </w:p>
        </w:tc>
        <w:tc>
          <w:tcPr>
            <w:tcW w:w="2835" w:type="dxa"/>
            <w:vAlign w:val="center"/>
          </w:tcPr>
          <w:p w14:paraId="6449F162" w14:textId="6B41E021"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Պանտոպրազոլ 40մգ</w:t>
            </w:r>
          </w:p>
        </w:tc>
        <w:tc>
          <w:tcPr>
            <w:tcW w:w="851" w:type="dxa"/>
          </w:tcPr>
          <w:p w14:paraId="03BE1685" w14:textId="77777777" w:rsidR="00501129" w:rsidRPr="00A71D81" w:rsidRDefault="00501129" w:rsidP="00501129">
            <w:pPr>
              <w:jc w:val="center"/>
              <w:rPr>
                <w:rFonts w:ascii="GHEA Grapalat" w:hAnsi="GHEA Grapalat"/>
                <w:sz w:val="20"/>
              </w:rPr>
            </w:pPr>
          </w:p>
        </w:tc>
        <w:tc>
          <w:tcPr>
            <w:tcW w:w="2410" w:type="dxa"/>
            <w:vAlign w:val="center"/>
          </w:tcPr>
          <w:p w14:paraId="2E729E98" w14:textId="02C0EC89" w:rsidR="00501129" w:rsidRPr="00FC5DF0" w:rsidRDefault="00501129" w:rsidP="00501129">
            <w:pPr>
              <w:jc w:val="center"/>
              <w:rPr>
                <w:rFonts w:ascii="GHEA Grapalat" w:hAnsi="GHEA Grapalat"/>
                <w:i/>
                <w:sz w:val="14"/>
              </w:rPr>
            </w:pPr>
            <w:r>
              <w:rPr>
                <w:rFonts w:ascii="GHEA Grapalat" w:hAnsi="GHEA Grapalat"/>
                <w:color w:val="000000"/>
                <w:sz w:val="16"/>
                <w:szCs w:val="16"/>
              </w:rPr>
              <w:t>Պանտոպրազոլ 40մգ</w:t>
            </w:r>
          </w:p>
        </w:tc>
        <w:tc>
          <w:tcPr>
            <w:tcW w:w="1025" w:type="dxa"/>
            <w:vAlign w:val="center"/>
          </w:tcPr>
          <w:p w14:paraId="7E3B027C" w14:textId="6525D147"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38DB4403" w14:textId="704EC248" w:rsidR="00501129" w:rsidRPr="00764DFF" w:rsidRDefault="00501129" w:rsidP="00501129">
            <w:pPr>
              <w:jc w:val="center"/>
              <w:rPr>
                <w:rFonts w:ascii="GHEA Grapalat" w:hAnsi="GHEA Grapalat"/>
                <w:i/>
                <w:sz w:val="20"/>
              </w:rPr>
            </w:pPr>
          </w:p>
        </w:tc>
        <w:tc>
          <w:tcPr>
            <w:tcW w:w="1069" w:type="dxa"/>
          </w:tcPr>
          <w:p w14:paraId="4ECCEF65" w14:textId="77777777" w:rsidR="00501129" w:rsidRPr="00B54C24" w:rsidRDefault="00501129" w:rsidP="00501129">
            <w:pPr>
              <w:jc w:val="center"/>
              <w:rPr>
                <w:rFonts w:ascii="GHEA Grapalat" w:hAnsi="GHEA Grapalat"/>
                <w:sz w:val="12"/>
              </w:rPr>
            </w:pPr>
          </w:p>
        </w:tc>
        <w:tc>
          <w:tcPr>
            <w:tcW w:w="1081" w:type="dxa"/>
            <w:gridSpan w:val="2"/>
            <w:vAlign w:val="center"/>
          </w:tcPr>
          <w:p w14:paraId="105CC049" w14:textId="6725CB64" w:rsidR="00501129" w:rsidRPr="00B54C24" w:rsidRDefault="00501129" w:rsidP="00501129">
            <w:pPr>
              <w:jc w:val="center"/>
              <w:rPr>
                <w:rFonts w:ascii="GHEA Grapalat" w:hAnsi="GHEA Grapalat"/>
                <w:sz w:val="12"/>
              </w:rPr>
            </w:pPr>
            <w:r>
              <w:rPr>
                <w:rFonts w:ascii="GHEA Grapalat" w:hAnsi="GHEA Grapalat"/>
                <w:color w:val="000000"/>
                <w:sz w:val="16"/>
                <w:szCs w:val="16"/>
              </w:rPr>
              <w:t>1200</w:t>
            </w:r>
          </w:p>
        </w:tc>
        <w:tc>
          <w:tcPr>
            <w:tcW w:w="916" w:type="dxa"/>
          </w:tcPr>
          <w:p w14:paraId="2708DA66" w14:textId="4EA31B93"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9AF3354" w14:textId="1530B8F3" w:rsidR="00501129" w:rsidRPr="00B54C24" w:rsidRDefault="00501129" w:rsidP="00501129">
            <w:pPr>
              <w:jc w:val="center"/>
              <w:rPr>
                <w:rFonts w:ascii="GHEA Grapalat" w:hAnsi="GHEA Grapalat"/>
                <w:sz w:val="12"/>
              </w:rPr>
            </w:pPr>
            <w:r>
              <w:rPr>
                <w:rFonts w:ascii="GHEA Grapalat" w:hAnsi="GHEA Grapalat"/>
                <w:color w:val="000000"/>
                <w:sz w:val="16"/>
                <w:szCs w:val="16"/>
              </w:rPr>
              <w:t>1200</w:t>
            </w:r>
          </w:p>
        </w:tc>
        <w:tc>
          <w:tcPr>
            <w:tcW w:w="1229" w:type="dxa"/>
          </w:tcPr>
          <w:p w14:paraId="7150E0CC" w14:textId="4C099AEB"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423F16F7" w14:textId="77777777" w:rsidTr="00501129">
        <w:tc>
          <w:tcPr>
            <w:tcW w:w="723" w:type="dxa"/>
            <w:vAlign w:val="center"/>
          </w:tcPr>
          <w:p w14:paraId="175A090F" w14:textId="4A7B86CC"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59</w:t>
            </w:r>
          </w:p>
        </w:tc>
        <w:tc>
          <w:tcPr>
            <w:tcW w:w="1275" w:type="dxa"/>
            <w:vAlign w:val="center"/>
          </w:tcPr>
          <w:p w14:paraId="741A481B" w14:textId="6AD7B1DA"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33611170</w:t>
            </w:r>
          </w:p>
        </w:tc>
        <w:tc>
          <w:tcPr>
            <w:tcW w:w="2835" w:type="dxa"/>
            <w:vAlign w:val="center"/>
          </w:tcPr>
          <w:p w14:paraId="2F4D34D6" w14:textId="119E4A92"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Դրոտավերին 40մգ</w:t>
            </w:r>
          </w:p>
        </w:tc>
        <w:tc>
          <w:tcPr>
            <w:tcW w:w="851" w:type="dxa"/>
          </w:tcPr>
          <w:p w14:paraId="3FF0C77D" w14:textId="77777777" w:rsidR="00501129" w:rsidRPr="00A71D81" w:rsidRDefault="00501129" w:rsidP="00501129">
            <w:pPr>
              <w:jc w:val="center"/>
              <w:rPr>
                <w:rFonts w:ascii="GHEA Grapalat" w:hAnsi="GHEA Grapalat"/>
                <w:sz w:val="20"/>
              </w:rPr>
            </w:pPr>
          </w:p>
        </w:tc>
        <w:tc>
          <w:tcPr>
            <w:tcW w:w="2410" w:type="dxa"/>
            <w:vAlign w:val="center"/>
          </w:tcPr>
          <w:p w14:paraId="1321E6C5" w14:textId="3E3F021C" w:rsidR="00501129" w:rsidRPr="00FC5DF0" w:rsidRDefault="00501129" w:rsidP="00501129">
            <w:pPr>
              <w:jc w:val="center"/>
              <w:rPr>
                <w:rFonts w:ascii="GHEA Grapalat" w:hAnsi="GHEA Grapalat"/>
                <w:i/>
                <w:sz w:val="14"/>
              </w:rPr>
            </w:pPr>
            <w:r>
              <w:rPr>
                <w:rFonts w:ascii="GHEA Grapalat" w:hAnsi="GHEA Grapalat"/>
                <w:color w:val="000000"/>
                <w:sz w:val="16"/>
                <w:szCs w:val="16"/>
              </w:rPr>
              <w:t>Դրոտավերին 40մգ</w:t>
            </w:r>
          </w:p>
        </w:tc>
        <w:tc>
          <w:tcPr>
            <w:tcW w:w="1025" w:type="dxa"/>
            <w:vAlign w:val="center"/>
          </w:tcPr>
          <w:p w14:paraId="169EDDAC" w14:textId="34BAF4B4"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67AADB9C" w14:textId="18803500" w:rsidR="00501129" w:rsidRPr="00764DFF" w:rsidRDefault="00501129" w:rsidP="00501129">
            <w:pPr>
              <w:jc w:val="center"/>
              <w:rPr>
                <w:rFonts w:ascii="GHEA Grapalat" w:hAnsi="GHEA Grapalat"/>
                <w:i/>
                <w:sz w:val="20"/>
              </w:rPr>
            </w:pPr>
          </w:p>
        </w:tc>
        <w:tc>
          <w:tcPr>
            <w:tcW w:w="1069" w:type="dxa"/>
          </w:tcPr>
          <w:p w14:paraId="20B7DE7E" w14:textId="77777777" w:rsidR="00501129" w:rsidRPr="00B54C24" w:rsidRDefault="00501129" w:rsidP="00501129">
            <w:pPr>
              <w:jc w:val="center"/>
              <w:rPr>
                <w:rFonts w:ascii="GHEA Grapalat" w:hAnsi="GHEA Grapalat"/>
                <w:sz w:val="12"/>
              </w:rPr>
            </w:pPr>
          </w:p>
        </w:tc>
        <w:tc>
          <w:tcPr>
            <w:tcW w:w="1081" w:type="dxa"/>
            <w:gridSpan w:val="2"/>
            <w:vAlign w:val="center"/>
          </w:tcPr>
          <w:p w14:paraId="75ACB1FA" w14:textId="2FF8A607" w:rsidR="00501129" w:rsidRPr="00B54C24" w:rsidRDefault="00501129" w:rsidP="00501129">
            <w:pPr>
              <w:jc w:val="center"/>
              <w:rPr>
                <w:rFonts w:ascii="GHEA Grapalat" w:hAnsi="GHEA Grapalat"/>
                <w:sz w:val="12"/>
              </w:rPr>
            </w:pPr>
            <w:r>
              <w:rPr>
                <w:rFonts w:ascii="GHEA Grapalat" w:hAnsi="GHEA Grapalat"/>
                <w:color w:val="000000"/>
                <w:sz w:val="16"/>
                <w:szCs w:val="16"/>
              </w:rPr>
              <w:t>100</w:t>
            </w:r>
          </w:p>
        </w:tc>
        <w:tc>
          <w:tcPr>
            <w:tcW w:w="916" w:type="dxa"/>
          </w:tcPr>
          <w:p w14:paraId="48DF540D" w14:textId="1D9870A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3AA84D1E" w14:textId="09341141" w:rsidR="00501129" w:rsidRPr="00B54C24" w:rsidRDefault="00501129" w:rsidP="00501129">
            <w:pPr>
              <w:jc w:val="center"/>
              <w:rPr>
                <w:rFonts w:ascii="GHEA Grapalat" w:hAnsi="GHEA Grapalat"/>
                <w:sz w:val="12"/>
              </w:rPr>
            </w:pPr>
            <w:r>
              <w:rPr>
                <w:rFonts w:ascii="GHEA Grapalat" w:hAnsi="GHEA Grapalat"/>
                <w:color w:val="000000"/>
                <w:sz w:val="16"/>
                <w:szCs w:val="16"/>
              </w:rPr>
              <w:t>100</w:t>
            </w:r>
          </w:p>
        </w:tc>
        <w:tc>
          <w:tcPr>
            <w:tcW w:w="1229" w:type="dxa"/>
          </w:tcPr>
          <w:p w14:paraId="65A33BEE" w14:textId="4DFC83E9"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C9D23DA" w14:textId="77777777" w:rsidTr="00501129">
        <w:tc>
          <w:tcPr>
            <w:tcW w:w="723" w:type="dxa"/>
            <w:vAlign w:val="center"/>
          </w:tcPr>
          <w:p w14:paraId="47139DD0" w14:textId="15BA2ECF"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60</w:t>
            </w:r>
          </w:p>
        </w:tc>
        <w:tc>
          <w:tcPr>
            <w:tcW w:w="1275" w:type="dxa"/>
            <w:vAlign w:val="center"/>
          </w:tcPr>
          <w:p w14:paraId="569A0DBA" w14:textId="6FCEEE48"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33611170</w:t>
            </w:r>
          </w:p>
        </w:tc>
        <w:tc>
          <w:tcPr>
            <w:tcW w:w="2835" w:type="dxa"/>
            <w:vAlign w:val="center"/>
          </w:tcPr>
          <w:p w14:paraId="6F0D7840" w14:textId="023EC45C"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Դրոտավերին 80մգ</w:t>
            </w:r>
          </w:p>
        </w:tc>
        <w:tc>
          <w:tcPr>
            <w:tcW w:w="851" w:type="dxa"/>
          </w:tcPr>
          <w:p w14:paraId="72CB2DBA" w14:textId="77777777" w:rsidR="00501129" w:rsidRPr="00A71D81" w:rsidRDefault="00501129" w:rsidP="00501129">
            <w:pPr>
              <w:jc w:val="center"/>
              <w:rPr>
                <w:rFonts w:ascii="GHEA Grapalat" w:hAnsi="GHEA Grapalat"/>
                <w:sz w:val="20"/>
              </w:rPr>
            </w:pPr>
          </w:p>
        </w:tc>
        <w:tc>
          <w:tcPr>
            <w:tcW w:w="2410" w:type="dxa"/>
            <w:vAlign w:val="center"/>
          </w:tcPr>
          <w:p w14:paraId="77A629C9" w14:textId="1240CAD0" w:rsidR="00501129" w:rsidRPr="00FC5DF0" w:rsidRDefault="00501129" w:rsidP="00501129">
            <w:pPr>
              <w:jc w:val="center"/>
              <w:rPr>
                <w:rFonts w:ascii="GHEA Grapalat" w:hAnsi="GHEA Grapalat"/>
                <w:i/>
                <w:sz w:val="14"/>
              </w:rPr>
            </w:pPr>
            <w:r>
              <w:rPr>
                <w:rFonts w:ascii="GHEA Grapalat" w:hAnsi="GHEA Grapalat"/>
                <w:color w:val="000000"/>
                <w:sz w:val="16"/>
                <w:szCs w:val="16"/>
              </w:rPr>
              <w:t>Դրոտավերին 80մգ</w:t>
            </w:r>
          </w:p>
        </w:tc>
        <w:tc>
          <w:tcPr>
            <w:tcW w:w="1025" w:type="dxa"/>
            <w:vAlign w:val="center"/>
          </w:tcPr>
          <w:p w14:paraId="3C9DEF8B" w14:textId="5BB2D9C2"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11FB7427" w14:textId="097E09C2" w:rsidR="00501129" w:rsidRPr="00764DFF" w:rsidRDefault="00501129" w:rsidP="00501129">
            <w:pPr>
              <w:jc w:val="center"/>
              <w:rPr>
                <w:rFonts w:ascii="GHEA Grapalat" w:hAnsi="GHEA Grapalat"/>
                <w:i/>
                <w:sz w:val="20"/>
              </w:rPr>
            </w:pPr>
          </w:p>
        </w:tc>
        <w:tc>
          <w:tcPr>
            <w:tcW w:w="1069" w:type="dxa"/>
          </w:tcPr>
          <w:p w14:paraId="76A3A8AC" w14:textId="77777777" w:rsidR="00501129" w:rsidRPr="00A71D81" w:rsidRDefault="00501129" w:rsidP="00501129">
            <w:pPr>
              <w:jc w:val="center"/>
              <w:rPr>
                <w:rFonts w:ascii="GHEA Grapalat" w:hAnsi="GHEA Grapalat"/>
                <w:sz w:val="20"/>
              </w:rPr>
            </w:pPr>
          </w:p>
        </w:tc>
        <w:tc>
          <w:tcPr>
            <w:tcW w:w="1081" w:type="dxa"/>
            <w:gridSpan w:val="2"/>
            <w:vAlign w:val="center"/>
          </w:tcPr>
          <w:p w14:paraId="0E49AA51" w14:textId="71062731" w:rsidR="00501129" w:rsidRPr="00B54C24" w:rsidRDefault="00501129" w:rsidP="00501129">
            <w:pPr>
              <w:jc w:val="center"/>
              <w:rPr>
                <w:rFonts w:ascii="GHEA Grapalat" w:hAnsi="GHEA Grapalat"/>
                <w:sz w:val="12"/>
              </w:rPr>
            </w:pPr>
            <w:r>
              <w:rPr>
                <w:rFonts w:ascii="GHEA Grapalat" w:hAnsi="GHEA Grapalat"/>
                <w:color w:val="000000"/>
                <w:sz w:val="16"/>
                <w:szCs w:val="16"/>
              </w:rPr>
              <w:t>24</w:t>
            </w:r>
          </w:p>
        </w:tc>
        <w:tc>
          <w:tcPr>
            <w:tcW w:w="916" w:type="dxa"/>
          </w:tcPr>
          <w:p w14:paraId="7F8ACAA3" w14:textId="3302788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0A8CCEAC" w14:textId="2D86AF53" w:rsidR="00501129" w:rsidRPr="00B54C24" w:rsidRDefault="00501129" w:rsidP="00501129">
            <w:pPr>
              <w:jc w:val="center"/>
              <w:rPr>
                <w:rFonts w:ascii="GHEA Grapalat" w:hAnsi="GHEA Grapalat"/>
                <w:sz w:val="12"/>
              </w:rPr>
            </w:pPr>
            <w:r>
              <w:rPr>
                <w:rFonts w:ascii="GHEA Grapalat" w:hAnsi="GHEA Grapalat"/>
                <w:color w:val="000000"/>
                <w:sz w:val="16"/>
                <w:szCs w:val="16"/>
              </w:rPr>
              <w:t>24</w:t>
            </w:r>
          </w:p>
        </w:tc>
        <w:tc>
          <w:tcPr>
            <w:tcW w:w="1229" w:type="dxa"/>
          </w:tcPr>
          <w:p w14:paraId="56E14EE9" w14:textId="7785B5F9"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093DACC9" w14:textId="77777777" w:rsidTr="00501129">
        <w:tc>
          <w:tcPr>
            <w:tcW w:w="723" w:type="dxa"/>
            <w:vAlign w:val="center"/>
          </w:tcPr>
          <w:p w14:paraId="28E1DEB9" w14:textId="50200A9E"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61</w:t>
            </w:r>
          </w:p>
        </w:tc>
        <w:tc>
          <w:tcPr>
            <w:tcW w:w="1275" w:type="dxa"/>
            <w:vAlign w:val="center"/>
          </w:tcPr>
          <w:p w14:paraId="7C2A172D" w14:textId="7098242F"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33642230</w:t>
            </w:r>
          </w:p>
        </w:tc>
        <w:tc>
          <w:tcPr>
            <w:tcW w:w="2835" w:type="dxa"/>
            <w:vAlign w:val="center"/>
          </w:tcPr>
          <w:p w14:paraId="75C80D7C" w14:textId="381865E4"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Լևոքիրոքսին 50մգ</w:t>
            </w:r>
          </w:p>
        </w:tc>
        <w:tc>
          <w:tcPr>
            <w:tcW w:w="851" w:type="dxa"/>
          </w:tcPr>
          <w:p w14:paraId="16BA3CDE" w14:textId="77777777" w:rsidR="00501129" w:rsidRPr="00A71D81" w:rsidRDefault="00501129" w:rsidP="00501129">
            <w:pPr>
              <w:jc w:val="center"/>
              <w:rPr>
                <w:rFonts w:ascii="GHEA Grapalat" w:hAnsi="GHEA Grapalat"/>
                <w:sz w:val="20"/>
              </w:rPr>
            </w:pPr>
          </w:p>
        </w:tc>
        <w:tc>
          <w:tcPr>
            <w:tcW w:w="2410" w:type="dxa"/>
            <w:vAlign w:val="center"/>
          </w:tcPr>
          <w:p w14:paraId="01BDDD01" w14:textId="5AB1417D" w:rsidR="00501129" w:rsidRPr="00FC5DF0" w:rsidRDefault="00501129" w:rsidP="00501129">
            <w:pPr>
              <w:jc w:val="center"/>
              <w:rPr>
                <w:rFonts w:ascii="GHEA Grapalat" w:hAnsi="GHEA Grapalat"/>
                <w:i/>
                <w:sz w:val="14"/>
              </w:rPr>
            </w:pPr>
            <w:r>
              <w:rPr>
                <w:rFonts w:ascii="GHEA Grapalat" w:hAnsi="GHEA Grapalat"/>
                <w:color w:val="000000"/>
                <w:sz w:val="16"/>
                <w:szCs w:val="16"/>
              </w:rPr>
              <w:t>Լևոքիրոքսին 50մգ</w:t>
            </w:r>
          </w:p>
        </w:tc>
        <w:tc>
          <w:tcPr>
            <w:tcW w:w="1025" w:type="dxa"/>
            <w:vAlign w:val="center"/>
          </w:tcPr>
          <w:p w14:paraId="6BD4265C" w14:textId="2541CEFB"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44D07DB4" w14:textId="43491944" w:rsidR="00501129" w:rsidRPr="00764DFF" w:rsidRDefault="00501129" w:rsidP="00501129">
            <w:pPr>
              <w:jc w:val="center"/>
              <w:rPr>
                <w:rFonts w:ascii="GHEA Grapalat" w:hAnsi="GHEA Grapalat"/>
                <w:i/>
                <w:sz w:val="20"/>
              </w:rPr>
            </w:pPr>
          </w:p>
        </w:tc>
        <w:tc>
          <w:tcPr>
            <w:tcW w:w="1069" w:type="dxa"/>
          </w:tcPr>
          <w:p w14:paraId="0D732A8D" w14:textId="77777777" w:rsidR="00501129" w:rsidRPr="00A71D81" w:rsidRDefault="00501129" w:rsidP="00501129">
            <w:pPr>
              <w:jc w:val="center"/>
              <w:rPr>
                <w:rFonts w:ascii="GHEA Grapalat" w:hAnsi="GHEA Grapalat"/>
                <w:sz w:val="20"/>
              </w:rPr>
            </w:pPr>
          </w:p>
        </w:tc>
        <w:tc>
          <w:tcPr>
            <w:tcW w:w="1081" w:type="dxa"/>
            <w:gridSpan w:val="2"/>
            <w:vAlign w:val="center"/>
          </w:tcPr>
          <w:p w14:paraId="0A90CA17" w14:textId="141A7C0A" w:rsidR="00501129" w:rsidRPr="00B54C24" w:rsidRDefault="00501129" w:rsidP="00501129">
            <w:pPr>
              <w:jc w:val="center"/>
              <w:rPr>
                <w:rFonts w:ascii="GHEA Grapalat" w:hAnsi="GHEA Grapalat"/>
                <w:sz w:val="12"/>
              </w:rPr>
            </w:pPr>
            <w:r>
              <w:rPr>
                <w:rFonts w:ascii="GHEA Grapalat" w:hAnsi="GHEA Grapalat"/>
                <w:color w:val="000000"/>
                <w:sz w:val="16"/>
                <w:szCs w:val="16"/>
              </w:rPr>
              <w:t>100</w:t>
            </w:r>
          </w:p>
        </w:tc>
        <w:tc>
          <w:tcPr>
            <w:tcW w:w="916" w:type="dxa"/>
          </w:tcPr>
          <w:p w14:paraId="163413A1" w14:textId="19B89FDF"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6E1C800" w14:textId="2300CC49" w:rsidR="00501129" w:rsidRPr="00B54C24" w:rsidRDefault="00501129" w:rsidP="00501129">
            <w:pPr>
              <w:jc w:val="center"/>
              <w:rPr>
                <w:rFonts w:ascii="GHEA Grapalat" w:hAnsi="GHEA Grapalat"/>
                <w:sz w:val="12"/>
              </w:rPr>
            </w:pPr>
            <w:r>
              <w:rPr>
                <w:rFonts w:ascii="GHEA Grapalat" w:hAnsi="GHEA Grapalat"/>
                <w:color w:val="000000"/>
                <w:sz w:val="16"/>
                <w:szCs w:val="16"/>
              </w:rPr>
              <w:t>100</w:t>
            </w:r>
          </w:p>
        </w:tc>
        <w:tc>
          <w:tcPr>
            <w:tcW w:w="1229" w:type="dxa"/>
          </w:tcPr>
          <w:p w14:paraId="7EC290E5" w14:textId="0F1444B2"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6DAC8AD" w14:textId="77777777" w:rsidTr="00501129">
        <w:tc>
          <w:tcPr>
            <w:tcW w:w="723" w:type="dxa"/>
            <w:vAlign w:val="center"/>
          </w:tcPr>
          <w:p w14:paraId="65F5055F" w14:textId="6AFD0EAC"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62</w:t>
            </w:r>
          </w:p>
        </w:tc>
        <w:tc>
          <w:tcPr>
            <w:tcW w:w="1275" w:type="dxa"/>
            <w:vAlign w:val="center"/>
          </w:tcPr>
          <w:p w14:paraId="03DBFEE2" w14:textId="17B10BCC"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33642230</w:t>
            </w:r>
          </w:p>
        </w:tc>
        <w:tc>
          <w:tcPr>
            <w:tcW w:w="2835" w:type="dxa"/>
            <w:vAlign w:val="center"/>
          </w:tcPr>
          <w:p w14:paraId="29CDD0C3" w14:textId="5D0A041F"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Լևոքիրոքսին 100մգ</w:t>
            </w:r>
          </w:p>
        </w:tc>
        <w:tc>
          <w:tcPr>
            <w:tcW w:w="851" w:type="dxa"/>
          </w:tcPr>
          <w:p w14:paraId="57CE8634" w14:textId="77777777" w:rsidR="00501129" w:rsidRPr="00A71D81" w:rsidRDefault="00501129" w:rsidP="00501129">
            <w:pPr>
              <w:jc w:val="center"/>
              <w:rPr>
                <w:rFonts w:ascii="GHEA Grapalat" w:hAnsi="GHEA Grapalat"/>
                <w:sz w:val="20"/>
              </w:rPr>
            </w:pPr>
          </w:p>
        </w:tc>
        <w:tc>
          <w:tcPr>
            <w:tcW w:w="2410" w:type="dxa"/>
            <w:vAlign w:val="center"/>
          </w:tcPr>
          <w:p w14:paraId="28FF7007" w14:textId="36217B12" w:rsidR="00501129" w:rsidRPr="00FC5DF0" w:rsidRDefault="00501129" w:rsidP="00501129">
            <w:pPr>
              <w:jc w:val="center"/>
              <w:rPr>
                <w:rFonts w:ascii="GHEA Grapalat" w:hAnsi="GHEA Grapalat"/>
                <w:i/>
                <w:sz w:val="14"/>
              </w:rPr>
            </w:pPr>
            <w:r>
              <w:rPr>
                <w:rFonts w:ascii="GHEA Grapalat" w:hAnsi="GHEA Grapalat"/>
                <w:color w:val="000000"/>
                <w:sz w:val="16"/>
                <w:szCs w:val="16"/>
              </w:rPr>
              <w:t>Լևոքիրոքսին 100մգ</w:t>
            </w:r>
          </w:p>
        </w:tc>
        <w:tc>
          <w:tcPr>
            <w:tcW w:w="1025" w:type="dxa"/>
            <w:vAlign w:val="center"/>
          </w:tcPr>
          <w:p w14:paraId="6A798F09" w14:textId="7C5E6F71"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54714BF2" w14:textId="665B0B9C" w:rsidR="00501129" w:rsidRPr="00764DFF" w:rsidRDefault="00501129" w:rsidP="00501129">
            <w:pPr>
              <w:jc w:val="center"/>
              <w:rPr>
                <w:rFonts w:ascii="GHEA Grapalat" w:hAnsi="GHEA Grapalat"/>
                <w:i/>
                <w:sz w:val="20"/>
              </w:rPr>
            </w:pPr>
          </w:p>
        </w:tc>
        <w:tc>
          <w:tcPr>
            <w:tcW w:w="1069" w:type="dxa"/>
          </w:tcPr>
          <w:p w14:paraId="197B7089" w14:textId="77777777" w:rsidR="00501129" w:rsidRPr="00A71D81" w:rsidRDefault="00501129" w:rsidP="00501129">
            <w:pPr>
              <w:jc w:val="center"/>
              <w:rPr>
                <w:rFonts w:ascii="GHEA Grapalat" w:hAnsi="GHEA Grapalat"/>
                <w:sz w:val="20"/>
              </w:rPr>
            </w:pPr>
          </w:p>
        </w:tc>
        <w:tc>
          <w:tcPr>
            <w:tcW w:w="1081" w:type="dxa"/>
            <w:gridSpan w:val="2"/>
            <w:vAlign w:val="center"/>
          </w:tcPr>
          <w:p w14:paraId="3AD5A9F6" w14:textId="57153B36" w:rsidR="00501129" w:rsidRPr="00B54C24" w:rsidRDefault="00501129" w:rsidP="00501129">
            <w:pPr>
              <w:jc w:val="center"/>
              <w:rPr>
                <w:rFonts w:ascii="GHEA Grapalat" w:hAnsi="GHEA Grapalat"/>
                <w:sz w:val="12"/>
              </w:rPr>
            </w:pPr>
            <w:r>
              <w:rPr>
                <w:rFonts w:ascii="GHEA Grapalat" w:hAnsi="GHEA Grapalat"/>
                <w:color w:val="000000"/>
                <w:sz w:val="16"/>
                <w:szCs w:val="16"/>
              </w:rPr>
              <w:t>100</w:t>
            </w:r>
          </w:p>
        </w:tc>
        <w:tc>
          <w:tcPr>
            <w:tcW w:w="916" w:type="dxa"/>
          </w:tcPr>
          <w:p w14:paraId="2F9907A5" w14:textId="58A015D0"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CC7108C" w14:textId="70A9CAC8" w:rsidR="00501129" w:rsidRPr="00B54C24" w:rsidRDefault="00501129" w:rsidP="00501129">
            <w:pPr>
              <w:jc w:val="center"/>
              <w:rPr>
                <w:rFonts w:ascii="GHEA Grapalat" w:hAnsi="GHEA Grapalat"/>
                <w:sz w:val="12"/>
              </w:rPr>
            </w:pPr>
            <w:r>
              <w:rPr>
                <w:rFonts w:ascii="GHEA Grapalat" w:hAnsi="GHEA Grapalat"/>
                <w:color w:val="000000"/>
                <w:sz w:val="16"/>
                <w:szCs w:val="16"/>
              </w:rPr>
              <w:t>100</w:t>
            </w:r>
          </w:p>
        </w:tc>
        <w:tc>
          <w:tcPr>
            <w:tcW w:w="1229" w:type="dxa"/>
          </w:tcPr>
          <w:p w14:paraId="1BD288E7" w14:textId="59BA9AE1"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FE50562" w14:textId="77777777" w:rsidTr="00501129">
        <w:tc>
          <w:tcPr>
            <w:tcW w:w="723" w:type="dxa"/>
            <w:vAlign w:val="center"/>
          </w:tcPr>
          <w:p w14:paraId="7C9E01B8" w14:textId="7F0624EC"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63</w:t>
            </w:r>
          </w:p>
        </w:tc>
        <w:tc>
          <w:tcPr>
            <w:tcW w:w="1275" w:type="dxa"/>
            <w:vAlign w:val="center"/>
          </w:tcPr>
          <w:p w14:paraId="54B4E482" w14:textId="7E1E5A29"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33661156</w:t>
            </w:r>
          </w:p>
        </w:tc>
        <w:tc>
          <w:tcPr>
            <w:tcW w:w="2835" w:type="dxa"/>
            <w:vAlign w:val="center"/>
          </w:tcPr>
          <w:p w14:paraId="3AAF2206" w14:textId="794A64C4"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Թիմոլոլ բրինզոլամիդ 6.8մգ+10մգ ա/կ</w:t>
            </w:r>
          </w:p>
        </w:tc>
        <w:tc>
          <w:tcPr>
            <w:tcW w:w="851" w:type="dxa"/>
          </w:tcPr>
          <w:p w14:paraId="6BB90F00" w14:textId="77777777" w:rsidR="00501129" w:rsidRPr="00A71D81" w:rsidRDefault="00501129" w:rsidP="00501129">
            <w:pPr>
              <w:jc w:val="center"/>
              <w:rPr>
                <w:rFonts w:ascii="GHEA Grapalat" w:hAnsi="GHEA Grapalat"/>
                <w:sz w:val="20"/>
              </w:rPr>
            </w:pPr>
          </w:p>
        </w:tc>
        <w:tc>
          <w:tcPr>
            <w:tcW w:w="2410" w:type="dxa"/>
            <w:vAlign w:val="center"/>
          </w:tcPr>
          <w:p w14:paraId="35817680" w14:textId="3D7B3203" w:rsidR="00501129" w:rsidRPr="00FC5DF0" w:rsidRDefault="00501129" w:rsidP="00501129">
            <w:pPr>
              <w:jc w:val="center"/>
              <w:rPr>
                <w:rFonts w:ascii="GHEA Grapalat" w:hAnsi="GHEA Grapalat"/>
                <w:i/>
                <w:sz w:val="14"/>
              </w:rPr>
            </w:pPr>
            <w:r>
              <w:rPr>
                <w:rFonts w:ascii="GHEA Grapalat" w:hAnsi="GHEA Grapalat"/>
                <w:color w:val="000000"/>
                <w:sz w:val="16"/>
                <w:szCs w:val="16"/>
              </w:rPr>
              <w:t>Թիմոլոլ բրինզոլամիդ 6.8մգ+10մգ ա/կ</w:t>
            </w:r>
          </w:p>
        </w:tc>
        <w:tc>
          <w:tcPr>
            <w:tcW w:w="1025" w:type="dxa"/>
            <w:vAlign w:val="center"/>
          </w:tcPr>
          <w:p w14:paraId="42ABDDF2" w14:textId="156BCAA8"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566E77C3" w14:textId="4DD94B91" w:rsidR="00501129" w:rsidRPr="00764DFF" w:rsidRDefault="00501129" w:rsidP="00501129">
            <w:pPr>
              <w:jc w:val="center"/>
              <w:rPr>
                <w:rFonts w:ascii="GHEA Grapalat" w:hAnsi="GHEA Grapalat"/>
                <w:i/>
                <w:sz w:val="20"/>
              </w:rPr>
            </w:pPr>
          </w:p>
        </w:tc>
        <w:tc>
          <w:tcPr>
            <w:tcW w:w="1069" w:type="dxa"/>
          </w:tcPr>
          <w:p w14:paraId="66F54E6D" w14:textId="77777777" w:rsidR="00501129" w:rsidRPr="00A71D81" w:rsidRDefault="00501129" w:rsidP="00501129">
            <w:pPr>
              <w:jc w:val="center"/>
              <w:rPr>
                <w:rFonts w:ascii="GHEA Grapalat" w:hAnsi="GHEA Grapalat"/>
                <w:sz w:val="20"/>
              </w:rPr>
            </w:pPr>
          </w:p>
        </w:tc>
        <w:tc>
          <w:tcPr>
            <w:tcW w:w="1081" w:type="dxa"/>
            <w:gridSpan w:val="2"/>
            <w:vAlign w:val="center"/>
          </w:tcPr>
          <w:p w14:paraId="5FB2ED72" w14:textId="648D6D91" w:rsidR="00501129" w:rsidRPr="00B54C24" w:rsidRDefault="00501129" w:rsidP="00501129">
            <w:pPr>
              <w:jc w:val="center"/>
              <w:rPr>
                <w:rFonts w:ascii="GHEA Grapalat" w:hAnsi="GHEA Grapalat"/>
                <w:sz w:val="12"/>
              </w:rPr>
            </w:pPr>
            <w:r>
              <w:rPr>
                <w:rFonts w:ascii="GHEA Grapalat" w:hAnsi="GHEA Grapalat"/>
                <w:color w:val="000000"/>
                <w:sz w:val="16"/>
                <w:szCs w:val="16"/>
              </w:rPr>
              <w:t>8</w:t>
            </w:r>
          </w:p>
        </w:tc>
        <w:tc>
          <w:tcPr>
            <w:tcW w:w="916" w:type="dxa"/>
          </w:tcPr>
          <w:p w14:paraId="6BCE9C96" w14:textId="5B176B1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705A2365" w14:textId="3CD558B0" w:rsidR="00501129" w:rsidRPr="00B54C24" w:rsidRDefault="00501129" w:rsidP="00501129">
            <w:pPr>
              <w:jc w:val="center"/>
              <w:rPr>
                <w:rFonts w:ascii="GHEA Grapalat" w:hAnsi="GHEA Grapalat"/>
                <w:sz w:val="12"/>
              </w:rPr>
            </w:pPr>
            <w:r>
              <w:rPr>
                <w:rFonts w:ascii="GHEA Grapalat" w:hAnsi="GHEA Grapalat"/>
                <w:color w:val="000000"/>
                <w:sz w:val="16"/>
                <w:szCs w:val="16"/>
              </w:rPr>
              <w:t>8</w:t>
            </w:r>
          </w:p>
        </w:tc>
        <w:tc>
          <w:tcPr>
            <w:tcW w:w="1229" w:type="dxa"/>
          </w:tcPr>
          <w:p w14:paraId="4D0CD21A" w14:textId="0255701B"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13D52EBF" w14:textId="77777777" w:rsidTr="00501129">
        <w:tc>
          <w:tcPr>
            <w:tcW w:w="723" w:type="dxa"/>
            <w:vAlign w:val="center"/>
          </w:tcPr>
          <w:p w14:paraId="5EFE92A0" w14:textId="4B07E9B9"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64</w:t>
            </w:r>
          </w:p>
        </w:tc>
        <w:tc>
          <w:tcPr>
            <w:tcW w:w="1275" w:type="dxa"/>
            <w:vAlign w:val="center"/>
          </w:tcPr>
          <w:p w14:paraId="674BE1DC" w14:textId="6D75DAEA"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33671113</w:t>
            </w:r>
          </w:p>
        </w:tc>
        <w:tc>
          <w:tcPr>
            <w:tcW w:w="2835" w:type="dxa"/>
            <w:vAlign w:val="center"/>
          </w:tcPr>
          <w:p w14:paraId="652497AD" w14:textId="0675B2EE"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Սալբուտամոլ շնչառման 10մկգ/դեղաչափ</w:t>
            </w:r>
          </w:p>
        </w:tc>
        <w:tc>
          <w:tcPr>
            <w:tcW w:w="851" w:type="dxa"/>
          </w:tcPr>
          <w:p w14:paraId="47DBB11F" w14:textId="77777777" w:rsidR="00501129" w:rsidRPr="00A71D81" w:rsidRDefault="00501129" w:rsidP="00501129">
            <w:pPr>
              <w:jc w:val="center"/>
              <w:rPr>
                <w:rFonts w:ascii="GHEA Grapalat" w:hAnsi="GHEA Grapalat"/>
                <w:sz w:val="20"/>
              </w:rPr>
            </w:pPr>
          </w:p>
        </w:tc>
        <w:tc>
          <w:tcPr>
            <w:tcW w:w="2410" w:type="dxa"/>
            <w:vAlign w:val="center"/>
          </w:tcPr>
          <w:p w14:paraId="5226D3F8" w14:textId="3A3A7A14" w:rsidR="00501129" w:rsidRPr="00FC5DF0" w:rsidRDefault="00501129" w:rsidP="00501129">
            <w:pPr>
              <w:jc w:val="center"/>
              <w:rPr>
                <w:rFonts w:ascii="GHEA Grapalat" w:hAnsi="GHEA Grapalat"/>
                <w:i/>
                <w:sz w:val="14"/>
              </w:rPr>
            </w:pPr>
            <w:r>
              <w:rPr>
                <w:rFonts w:ascii="GHEA Grapalat" w:hAnsi="GHEA Grapalat"/>
                <w:color w:val="000000"/>
                <w:sz w:val="16"/>
                <w:szCs w:val="16"/>
              </w:rPr>
              <w:t>Սալբուտամոլ շնչառման 10մկգ/դեղաչափ</w:t>
            </w:r>
          </w:p>
        </w:tc>
        <w:tc>
          <w:tcPr>
            <w:tcW w:w="1025" w:type="dxa"/>
            <w:vAlign w:val="center"/>
          </w:tcPr>
          <w:p w14:paraId="369EA58A" w14:textId="344D96BC"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7F416DCE" w14:textId="2434E919" w:rsidR="00501129" w:rsidRPr="00764DFF" w:rsidRDefault="00501129" w:rsidP="00501129">
            <w:pPr>
              <w:jc w:val="center"/>
              <w:rPr>
                <w:rFonts w:ascii="GHEA Grapalat" w:hAnsi="GHEA Grapalat"/>
                <w:i/>
                <w:sz w:val="20"/>
              </w:rPr>
            </w:pPr>
          </w:p>
        </w:tc>
        <w:tc>
          <w:tcPr>
            <w:tcW w:w="1069" w:type="dxa"/>
          </w:tcPr>
          <w:p w14:paraId="0C1E6D67" w14:textId="77777777" w:rsidR="00501129" w:rsidRPr="00A71D81" w:rsidRDefault="00501129" w:rsidP="00501129">
            <w:pPr>
              <w:jc w:val="center"/>
              <w:rPr>
                <w:rFonts w:ascii="GHEA Grapalat" w:hAnsi="GHEA Grapalat"/>
                <w:sz w:val="20"/>
              </w:rPr>
            </w:pPr>
          </w:p>
        </w:tc>
        <w:tc>
          <w:tcPr>
            <w:tcW w:w="1081" w:type="dxa"/>
            <w:gridSpan w:val="2"/>
            <w:vAlign w:val="center"/>
          </w:tcPr>
          <w:p w14:paraId="300652B0" w14:textId="20B1438C" w:rsidR="00501129" w:rsidRPr="00B54C24" w:rsidRDefault="00501129" w:rsidP="00501129">
            <w:pPr>
              <w:jc w:val="center"/>
              <w:rPr>
                <w:rFonts w:ascii="GHEA Grapalat" w:hAnsi="GHEA Grapalat"/>
                <w:sz w:val="12"/>
              </w:rPr>
            </w:pPr>
            <w:r>
              <w:rPr>
                <w:rFonts w:ascii="GHEA Grapalat" w:hAnsi="GHEA Grapalat"/>
                <w:color w:val="000000"/>
                <w:sz w:val="16"/>
                <w:szCs w:val="16"/>
              </w:rPr>
              <w:t>15</w:t>
            </w:r>
          </w:p>
        </w:tc>
        <w:tc>
          <w:tcPr>
            <w:tcW w:w="916" w:type="dxa"/>
          </w:tcPr>
          <w:p w14:paraId="0657BBBF" w14:textId="1E0383D8"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ECA521F" w14:textId="5FB81F7E" w:rsidR="00501129" w:rsidRPr="00B54C24" w:rsidRDefault="00501129" w:rsidP="00501129">
            <w:pPr>
              <w:jc w:val="center"/>
              <w:rPr>
                <w:rFonts w:ascii="GHEA Grapalat" w:hAnsi="GHEA Grapalat"/>
                <w:sz w:val="12"/>
              </w:rPr>
            </w:pPr>
            <w:r>
              <w:rPr>
                <w:rFonts w:ascii="GHEA Grapalat" w:hAnsi="GHEA Grapalat"/>
                <w:color w:val="000000"/>
                <w:sz w:val="16"/>
                <w:szCs w:val="16"/>
              </w:rPr>
              <w:t>15</w:t>
            </w:r>
          </w:p>
        </w:tc>
        <w:tc>
          <w:tcPr>
            <w:tcW w:w="1229" w:type="dxa"/>
          </w:tcPr>
          <w:p w14:paraId="62BD50E4" w14:textId="63B6C76D"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0E1C20BA" w14:textId="77777777" w:rsidTr="00501129">
        <w:tc>
          <w:tcPr>
            <w:tcW w:w="723" w:type="dxa"/>
            <w:vAlign w:val="center"/>
          </w:tcPr>
          <w:p w14:paraId="2AA65093" w14:textId="16B08C56"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65</w:t>
            </w:r>
          </w:p>
        </w:tc>
        <w:tc>
          <w:tcPr>
            <w:tcW w:w="1275" w:type="dxa"/>
            <w:vAlign w:val="center"/>
          </w:tcPr>
          <w:p w14:paraId="496DE8D9" w14:textId="5D5C454F"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33642250</w:t>
            </w:r>
          </w:p>
        </w:tc>
        <w:tc>
          <w:tcPr>
            <w:tcW w:w="2835" w:type="dxa"/>
            <w:vAlign w:val="center"/>
          </w:tcPr>
          <w:p w14:paraId="188AB7AF" w14:textId="6D5DBFA0"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Մոնտելուկաս 4մգ շնչ.</w:t>
            </w:r>
          </w:p>
        </w:tc>
        <w:tc>
          <w:tcPr>
            <w:tcW w:w="851" w:type="dxa"/>
          </w:tcPr>
          <w:p w14:paraId="1CB568CD" w14:textId="77777777" w:rsidR="00501129" w:rsidRPr="00A71D81" w:rsidRDefault="00501129" w:rsidP="00501129">
            <w:pPr>
              <w:jc w:val="center"/>
              <w:rPr>
                <w:rFonts w:ascii="GHEA Grapalat" w:hAnsi="GHEA Grapalat"/>
                <w:sz w:val="20"/>
              </w:rPr>
            </w:pPr>
          </w:p>
        </w:tc>
        <w:tc>
          <w:tcPr>
            <w:tcW w:w="2410" w:type="dxa"/>
            <w:vAlign w:val="center"/>
          </w:tcPr>
          <w:p w14:paraId="76824B19" w14:textId="706A14B3" w:rsidR="00501129" w:rsidRPr="00FC5DF0" w:rsidRDefault="00501129" w:rsidP="00501129">
            <w:pPr>
              <w:jc w:val="center"/>
              <w:rPr>
                <w:rFonts w:ascii="GHEA Grapalat" w:hAnsi="GHEA Grapalat"/>
                <w:i/>
                <w:sz w:val="14"/>
              </w:rPr>
            </w:pPr>
            <w:r>
              <w:rPr>
                <w:rFonts w:ascii="GHEA Grapalat" w:hAnsi="GHEA Grapalat"/>
                <w:color w:val="000000"/>
                <w:sz w:val="16"/>
                <w:szCs w:val="16"/>
              </w:rPr>
              <w:t>Մոնտելուկաս 4մգ շնչ.</w:t>
            </w:r>
          </w:p>
        </w:tc>
        <w:tc>
          <w:tcPr>
            <w:tcW w:w="1025" w:type="dxa"/>
            <w:vAlign w:val="center"/>
          </w:tcPr>
          <w:p w14:paraId="7F87FAFC" w14:textId="4FFF417C"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1EB48DF6" w14:textId="1CDF1B62" w:rsidR="00501129" w:rsidRPr="00764DFF" w:rsidRDefault="00501129" w:rsidP="00501129">
            <w:pPr>
              <w:jc w:val="center"/>
              <w:rPr>
                <w:rFonts w:ascii="GHEA Grapalat" w:hAnsi="GHEA Grapalat"/>
                <w:i/>
                <w:sz w:val="20"/>
              </w:rPr>
            </w:pPr>
          </w:p>
        </w:tc>
        <w:tc>
          <w:tcPr>
            <w:tcW w:w="1069" w:type="dxa"/>
          </w:tcPr>
          <w:p w14:paraId="0FB6C5F3" w14:textId="77777777" w:rsidR="00501129" w:rsidRPr="00A71D81" w:rsidRDefault="00501129" w:rsidP="00501129">
            <w:pPr>
              <w:jc w:val="center"/>
              <w:rPr>
                <w:rFonts w:ascii="GHEA Grapalat" w:hAnsi="GHEA Grapalat"/>
                <w:sz w:val="20"/>
              </w:rPr>
            </w:pPr>
          </w:p>
        </w:tc>
        <w:tc>
          <w:tcPr>
            <w:tcW w:w="1081" w:type="dxa"/>
            <w:gridSpan w:val="2"/>
            <w:vAlign w:val="center"/>
          </w:tcPr>
          <w:p w14:paraId="0484D4C5" w14:textId="4B790C9A" w:rsidR="00501129" w:rsidRPr="00B54C24" w:rsidRDefault="00501129" w:rsidP="00501129">
            <w:pPr>
              <w:jc w:val="center"/>
              <w:rPr>
                <w:rFonts w:ascii="GHEA Grapalat" w:hAnsi="GHEA Grapalat"/>
                <w:sz w:val="12"/>
              </w:rPr>
            </w:pPr>
            <w:r>
              <w:rPr>
                <w:rFonts w:ascii="GHEA Grapalat" w:hAnsi="GHEA Grapalat"/>
                <w:color w:val="000000"/>
                <w:sz w:val="16"/>
                <w:szCs w:val="16"/>
              </w:rPr>
              <w:t>2</w:t>
            </w:r>
          </w:p>
        </w:tc>
        <w:tc>
          <w:tcPr>
            <w:tcW w:w="916" w:type="dxa"/>
          </w:tcPr>
          <w:p w14:paraId="71D4BBDD" w14:textId="5B0C6292"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0937FD28" w14:textId="359D1085" w:rsidR="00501129" w:rsidRPr="00B54C24" w:rsidRDefault="00501129" w:rsidP="00501129">
            <w:pPr>
              <w:jc w:val="center"/>
              <w:rPr>
                <w:rFonts w:ascii="GHEA Grapalat" w:hAnsi="GHEA Grapalat"/>
                <w:sz w:val="12"/>
              </w:rPr>
            </w:pPr>
            <w:r>
              <w:rPr>
                <w:rFonts w:ascii="GHEA Grapalat" w:hAnsi="GHEA Grapalat"/>
                <w:color w:val="000000"/>
                <w:sz w:val="16"/>
                <w:szCs w:val="16"/>
              </w:rPr>
              <w:t>2</w:t>
            </w:r>
          </w:p>
        </w:tc>
        <w:tc>
          <w:tcPr>
            <w:tcW w:w="1229" w:type="dxa"/>
          </w:tcPr>
          <w:p w14:paraId="43F7A25A" w14:textId="0257BBBD"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6D5BA8AB" w14:textId="77777777" w:rsidTr="00501129">
        <w:tc>
          <w:tcPr>
            <w:tcW w:w="723" w:type="dxa"/>
            <w:vAlign w:val="center"/>
          </w:tcPr>
          <w:p w14:paraId="1A0F5804" w14:textId="5B4D330A"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66</w:t>
            </w:r>
          </w:p>
        </w:tc>
        <w:tc>
          <w:tcPr>
            <w:tcW w:w="1275" w:type="dxa"/>
            <w:vAlign w:val="center"/>
          </w:tcPr>
          <w:p w14:paraId="59B05C9B" w14:textId="37DBBCBE"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33642250</w:t>
            </w:r>
          </w:p>
        </w:tc>
        <w:tc>
          <w:tcPr>
            <w:tcW w:w="2835" w:type="dxa"/>
          </w:tcPr>
          <w:p w14:paraId="5DDD8744" w14:textId="08E940C9" w:rsidR="00501129" w:rsidRPr="005A0193" w:rsidRDefault="00501129" w:rsidP="00501129">
            <w:pPr>
              <w:jc w:val="center"/>
              <w:rPr>
                <w:rFonts w:ascii="GHEA Grapalat" w:hAnsi="GHEA Grapalat"/>
                <w:i/>
                <w:color w:val="000000"/>
                <w:sz w:val="18"/>
                <w:szCs w:val="16"/>
              </w:rPr>
            </w:pPr>
            <w:r w:rsidRPr="00B36E69">
              <w:rPr>
                <w:rFonts w:ascii="GHEA Grapalat" w:hAnsi="GHEA Grapalat"/>
                <w:color w:val="000000"/>
                <w:sz w:val="16"/>
                <w:szCs w:val="16"/>
              </w:rPr>
              <w:t xml:space="preserve">Մոնտելուկաս </w:t>
            </w:r>
            <w:r>
              <w:rPr>
                <w:rFonts w:ascii="GHEA Grapalat" w:hAnsi="GHEA Grapalat"/>
                <w:color w:val="000000"/>
                <w:sz w:val="16"/>
                <w:szCs w:val="16"/>
              </w:rPr>
              <w:t>5</w:t>
            </w:r>
            <w:r w:rsidRPr="00B36E69">
              <w:rPr>
                <w:rFonts w:ascii="GHEA Grapalat" w:hAnsi="GHEA Grapalat"/>
                <w:color w:val="000000"/>
                <w:sz w:val="16"/>
                <w:szCs w:val="16"/>
              </w:rPr>
              <w:t>մգ</w:t>
            </w:r>
          </w:p>
        </w:tc>
        <w:tc>
          <w:tcPr>
            <w:tcW w:w="851" w:type="dxa"/>
          </w:tcPr>
          <w:p w14:paraId="169B1732" w14:textId="77777777" w:rsidR="00501129" w:rsidRPr="00A71D81" w:rsidRDefault="00501129" w:rsidP="00501129">
            <w:pPr>
              <w:jc w:val="center"/>
              <w:rPr>
                <w:rFonts w:ascii="GHEA Grapalat" w:hAnsi="GHEA Grapalat"/>
                <w:sz w:val="20"/>
              </w:rPr>
            </w:pPr>
          </w:p>
        </w:tc>
        <w:tc>
          <w:tcPr>
            <w:tcW w:w="2410" w:type="dxa"/>
          </w:tcPr>
          <w:p w14:paraId="56D58452" w14:textId="30A90326" w:rsidR="00501129" w:rsidRPr="00FC5DF0" w:rsidRDefault="00501129" w:rsidP="00501129">
            <w:pPr>
              <w:jc w:val="center"/>
              <w:rPr>
                <w:rFonts w:ascii="GHEA Grapalat" w:hAnsi="GHEA Grapalat"/>
                <w:i/>
                <w:sz w:val="14"/>
              </w:rPr>
            </w:pPr>
            <w:r w:rsidRPr="00B36E69">
              <w:rPr>
                <w:rFonts w:ascii="GHEA Grapalat" w:hAnsi="GHEA Grapalat"/>
                <w:color w:val="000000"/>
                <w:sz w:val="16"/>
                <w:szCs w:val="16"/>
              </w:rPr>
              <w:t xml:space="preserve">Մոնտելուկաս </w:t>
            </w:r>
            <w:r>
              <w:rPr>
                <w:rFonts w:ascii="GHEA Grapalat" w:hAnsi="GHEA Grapalat"/>
                <w:color w:val="000000"/>
                <w:sz w:val="16"/>
                <w:szCs w:val="16"/>
              </w:rPr>
              <w:t>5</w:t>
            </w:r>
            <w:r w:rsidRPr="00B36E69">
              <w:rPr>
                <w:rFonts w:ascii="GHEA Grapalat" w:hAnsi="GHEA Grapalat"/>
                <w:color w:val="000000"/>
                <w:sz w:val="16"/>
                <w:szCs w:val="16"/>
              </w:rPr>
              <w:t>մգ</w:t>
            </w:r>
          </w:p>
        </w:tc>
        <w:tc>
          <w:tcPr>
            <w:tcW w:w="1025" w:type="dxa"/>
            <w:vAlign w:val="center"/>
          </w:tcPr>
          <w:p w14:paraId="58422F9B" w14:textId="623DAAA9"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7E2923C6" w14:textId="362A3407" w:rsidR="00501129" w:rsidRPr="00764DFF" w:rsidRDefault="00501129" w:rsidP="00501129">
            <w:pPr>
              <w:jc w:val="center"/>
              <w:rPr>
                <w:rFonts w:ascii="GHEA Grapalat" w:hAnsi="GHEA Grapalat"/>
                <w:i/>
                <w:sz w:val="20"/>
              </w:rPr>
            </w:pPr>
          </w:p>
        </w:tc>
        <w:tc>
          <w:tcPr>
            <w:tcW w:w="1069" w:type="dxa"/>
          </w:tcPr>
          <w:p w14:paraId="0B4E544D" w14:textId="77777777" w:rsidR="00501129" w:rsidRPr="00A71D81" w:rsidRDefault="00501129" w:rsidP="00501129">
            <w:pPr>
              <w:jc w:val="center"/>
              <w:rPr>
                <w:rFonts w:ascii="GHEA Grapalat" w:hAnsi="GHEA Grapalat"/>
                <w:sz w:val="20"/>
              </w:rPr>
            </w:pPr>
          </w:p>
        </w:tc>
        <w:tc>
          <w:tcPr>
            <w:tcW w:w="1081" w:type="dxa"/>
            <w:gridSpan w:val="2"/>
            <w:vAlign w:val="center"/>
          </w:tcPr>
          <w:p w14:paraId="6E241188" w14:textId="7DE5595E" w:rsidR="00501129" w:rsidRPr="00B54C24" w:rsidRDefault="00501129" w:rsidP="00501129">
            <w:pPr>
              <w:jc w:val="center"/>
              <w:rPr>
                <w:rFonts w:ascii="GHEA Grapalat" w:hAnsi="GHEA Grapalat"/>
                <w:sz w:val="12"/>
              </w:rPr>
            </w:pPr>
            <w:r>
              <w:rPr>
                <w:rFonts w:ascii="GHEA Grapalat" w:hAnsi="GHEA Grapalat"/>
                <w:color w:val="000000"/>
                <w:sz w:val="16"/>
                <w:szCs w:val="16"/>
              </w:rPr>
              <w:t>2</w:t>
            </w:r>
          </w:p>
        </w:tc>
        <w:tc>
          <w:tcPr>
            <w:tcW w:w="916" w:type="dxa"/>
          </w:tcPr>
          <w:p w14:paraId="5704BAB4" w14:textId="3F0B6F7B"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B7B7616" w14:textId="658F9FCC" w:rsidR="00501129" w:rsidRPr="00B54C24" w:rsidRDefault="00501129" w:rsidP="00501129">
            <w:pPr>
              <w:jc w:val="center"/>
              <w:rPr>
                <w:rFonts w:ascii="GHEA Grapalat" w:hAnsi="GHEA Grapalat"/>
                <w:sz w:val="12"/>
              </w:rPr>
            </w:pPr>
            <w:r>
              <w:rPr>
                <w:rFonts w:ascii="GHEA Grapalat" w:hAnsi="GHEA Grapalat"/>
                <w:color w:val="000000"/>
                <w:sz w:val="16"/>
                <w:szCs w:val="16"/>
              </w:rPr>
              <w:t>2</w:t>
            </w:r>
          </w:p>
        </w:tc>
        <w:tc>
          <w:tcPr>
            <w:tcW w:w="1229" w:type="dxa"/>
          </w:tcPr>
          <w:p w14:paraId="7A6E1D01" w14:textId="2E83ABC6"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451605E" w14:textId="77777777" w:rsidTr="00501129">
        <w:tc>
          <w:tcPr>
            <w:tcW w:w="723" w:type="dxa"/>
            <w:vAlign w:val="center"/>
          </w:tcPr>
          <w:p w14:paraId="44F3D099" w14:textId="501C4219"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67</w:t>
            </w:r>
          </w:p>
        </w:tc>
        <w:tc>
          <w:tcPr>
            <w:tcW w:w="1275" w:type="dxa"/>
            <w:vAlign w:val="center"/>
          </w:tcPr>
          <w:p w14:paraId="58966595" w14:textId="03E4A516"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33642250</w:t>
            </w:r>
          </w:p>
        </w:tc>
        <w:tc>
          <w:tcPr>
            <w:tcW w:w="2835" w:type="dxa"/>
          </w:tcPr>
          <w:p w14:paraId="1CC3E377" w14:textId="48967FCD"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Մոնտելուկաս 10</w:t>
            </w:r>
            <w:r w:rsidRPr="00B36E69">
              <w:rPr>
                <w:rFonts w:ascii="GHEA Grapalat" w:hAnsi="GHEA Grapalat"/>
                <w:color w:val="000000"/>
                <w:sz w:val="16"/>
                <w:szCs w:val="16"/>
              </w:rPr>
              <w:t>մգ</w:t>
            </w:r>
          </w:p>
        </w:tc>
        <w:tc>
          <w:tcPr>
            <w:tcW w:w="851" w:type="dxa"/>
          </w:tcPr>
          <w:p w14:paraId="21FA1A02" w14:textId="77777777" w:rsidR="00501129" w:rsidRPr="00A71D81" w:rsidRDefault="00501129" w:rsidP="00501129">
            <w:pPr>
              <w:jc w:val="center"/>
              <w:rPr>
                <w:rFonts w:ascii="GHEA Grapalat" w:hAnsi="GHEA Grapalat"/>
                <w:sz w:val="20"/>
              </w:rPr>
            </w:pPr>
          </w:p>
        </w:tc>
        <w:tc>
          <w:tcPr>
            <w:tcW w:w="2410" w:type="dxa"/>
          </w:tcPr>
          <w:p w14:paraId="12C48709" w14:textId="5EEAA6D7" w:rsidR="00501129" w:rsidRPr="00FC5DF0" w:rsidRDefault="00501129" w:rsidP="00501129">
            <w:pPr>
              <w:jc w:val="center"/>
              <w:rPr>
                <w:rFonts w:ascii="GHEA Grapalat" w:hAnsi="GHEA Grapalat"/>
                <w:i/>
                <w:sz w:val="14"/>
              </w:rPr>
            </w:pPr>
            <w:r>
              <w:rPr>
                <w:rFonts w:ascii="GHEA Grapalat" w:hAnsi="GHEA Grapalat"/>
                <w:color w:val="000000"/>
                <w:sz w:val="16"/>
                <w:szCs w:val="16"/>
              </w:rPr>
              <w:t>Մոնտելուկաս 10</w:t>
            </w:r>
            <w:r w:rsidRPr="00B36E69">
              <w:rPr>
                <w:rFonts w:ascii="GHEA Grapalat" w:hAnsi="GHEA Grapalat"/>
                <w:color w:val="000000"/>
                <w:sz w:val="16"/>
                <w:szCs w:val="16"/>
              </w:rPr>
              <w:t>մգ</w:t>
            </w:r>
          </w:p>
        </w:tc>
        <w:tc>
          <w:tcPr>
            <w:tcW w:w="1025" w:type="dxa"/>
            <w:vAlign w:val="center"/>
          </w:tcPr>
          <w:p w14:paraId="187D229D" w14:textId="23352F76" w:rsidR="00501129" w:rsidRPr="00764DFF" w:rsidRDefault="00501129" w:rsidP="00501129">
            <w:pPr>
              <w:jc w:val="center"/>
              <w:rPr>
                <w:rFonts w:ascii="GHEA Grapalat" w:hAnsi="GHEA Grapalat"/>
                <w:i/>
                <w:sz w:val="20"/>
              </w:rPr>
            </w:pPr>
            <w:r>
              <w:rPr>
                <w:rFonts w:ascii="GHEA Grapalat" w:hAnsi="GHEA Grapalat"/>
                <w:color w:val="000000"/>
                <w:sz w:val="16"/>
                <w:szCs w:val="16"/>
              </w:rPr>
              <w:t>հատ</w:t>
            </w:r>
          </w:p>
        </w:tc>
        <w:tc>
          <w:tcPr>
            <w:tcW w:w="882" w:type="dxa"/>
            <w:vAlign w:val="bottom"/>
          </w:tcPr>
          <w:p w14:paraId="13A5994F" w14:textId="0C1AB794" w:rsidR="00501129" w:rsidRPr="00764DFF" w:rsidRDefault="00501129" w:rsidP="00501129">
            <w:pPr>
              <w:jc w:val="center"/>
              <w:rPr>
                <w:rFonts w:ascii="GHEA Grapalat" w:hAnsi="GHEA Grapalat"/>
                <w:i/>
                <w:sz w:val="20"/>
              </w:rPr>
            </w:pPr>
          </w:p>
        </w:tc>
        <w:tc>
          <w:tcPr>
            <w:tcW w:w="1069" w:type="dxa"/>
          </w:tcPr>
          <w:p w14:paraId="52F72EFC" w14:textId="77777777" w:rsidR="00501129" w:rsidRPr="00A71D81" w:rsidRDefault="00501129" w:rsidP="00501129">
            <w:pPr>
              <w:jc w:val="center"/>
              <w:rPr>
                <w:rFonts w:ascii="GHEA Grapalat" w:hAnsi="GHEA Grapalat"/>
                <w:sz w:val="20"/>
              </w:rPr>
            </w:pPr>
          </w:p>
        </w:tc>
        <w:tc>
          <w:tcPr>
            <w:tcW w:w="1081" w:type="dxa"/>
            <w:gridSpan w:val="2"/>
            <w:vAlign w:val="center"/>
          </w:tcPr>
          <w:p w14:paraId="47B1B8BA" w14:textId="62A25ACA" w:rsidR="00501129" w:rsidRPr="00B54C24" w:rsidRDefault="00501129" w:rsidP="00501129">
            <w:pPr>
              <w:jc w:val="center"/>
              <w:rPr>
                <w:rFonts w:ascii="GHEA Grapalat" w:hAnsi="GHEA Grapalat"/>
                <w:sz w:val="12"/>
              </w:rPr>
            </w:pPr>
            <w:r>
              <w:rPr>
                <w:rFonts w:ascii="GHEA Grapalat" w:hAnsi="GHEA Grapalat"/>
                <w:color w:val="000000"/>
                <w:sz w:val="16"/>
                <w:szCs w:val="16"/>
              </w:rPr>
              <w:t>2</w:t>
            </w:r>
          </w:p>
        </w:tc>
        <w:tc>
          <w:tcPr>
            <w:tcW w:w="916" w:type="dxa"/>
          </w:tcPr>
          <w:p w14:paraId="6FD257BB" w14:textId="2714AF89"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737C8722" w14:textId="51F23B03" w:rsidR="00501129" w:rsidRPr="00B54C24" w:rsidRDefault="00501129" w:rsidP="00501129">
            <w:pPr>
              <w:jc w:val="center"/>
              <w:rPr>
                <w:rFonts w:ascii="GHEA Grapalat" w:hAnsi="GHEA Grapalat"/>
                <w:sz w:val="12"/>
              </w:rPr>
            </w:pPr>
            <w:r>
              <w:rPr>
                <w:rFonts w:ascii="GHEA Grapalat" w:hAnsi="GHEA Grapalat"/>
                <w:color w:val="000000"/>
                <w:sz w:val="16"/>
                <w:szCs w:val="16"/>
              </w:rPr>
              <w:t>2</w:t>
            </w:r>
          </w:p>
        </w:tc>
        <w:tc>
          <w:tcPr>
            <w:tcW w:w="1229" w:type="dxa"/>
          </w:tcPr>
          <w:p w14:paraId="0B591A44" w14:textId="1620CC17"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5111E511" w14:textId="77777777" w:rsidTr="00501129">
        <w:tc>
          <w:tcPr>
            <w:tcW w:w="723" w:type="dxa"/>
            <w:vAlign w:val="center"/>
          </w:tcPr>
          <w:p w14:paraId="45A4F867" w14:textId="66CE239F"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68</w:t>
            </w:r>
          </w:p>
        </w:tc>
        <w:tc>
          <w:tcPr>
            <w:tcW w:w="1275" w:type="dxa"/>
            <w:vAlign w:val="center"/>
          </w:tcPr>
          <w:p w14:paraId="64DA7290" w14:textId="759DEB38"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33611360</w:t>
            </w:r>
          </w:p>
        </w:tc>
        <w:tc>
          <w:tcPr>
            <w:tcW w:w="2835" w:type="dxa"/>
            <w:vAlign w:val="center"/>
          </w:tcPr>
          <w:p w14:paraId="2B69F4C7" w14:textId="4A91663D"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Կալցի խոլեկալցիֆեռոլ 1000մգ</w:t>
            </w:r>
          </w:p>
        </w:tc>
        <w:tc>
          <w:tcPr>
            <w:tcW w:w="851" w:type="dxa"/>
          </w:tcPr>
          <w:p w14:paraId="1AE03071" w14:textId="77777777" w:rsidR="00501129" w:rsidRPr="00A71D81" w:rsidRDefault="00501129" w:rsidP="00501129">
            <w:pPr>
              <w:jc w:val="center"/>
              <w:rPr>
                <w:rFonts w:ascii="GHEA Grapalat" w:hAnsi="GHEA Grapalat"/>
                <w:sz w:val="20"/>
              </w:rPr>
            </w:pPr>
          </w:p>
        </w:tc>
        <w:tc>
          <w:tcPr>
            <w:tcW w:w="2410" w:type="dxa"/>
            <w:vAlign w:val="center"/>
          </w:tcPr>
          <w:p w14:paraId="25AF10BB" w14:textId="47A43B4D" w:rsidR="00501129" w:rsidRPr="00FC5DF0" w:rsidRDefault="00501129" w:rsidP="00501129">
            <w:pPr>
              <w:jc w:val="center"/>
              <w:rPr>
                <w:rFonts w:ascii="GHEA Grapalat" w:hAnsi="GHEA Grapalat"/>
                <w:i/>
                <w:sz w:val="14"/>
              </w:rPr>
            </w:pPr>
            <w:r>
              <w:rPr>
                <w:rFonts w:ascii="GHEA Grapalat" w:hAnsi="GHEA Grapalat"/>
                <w:color w:val="000000"/>
                <w:sz w:val="16"/>
                <w:szCs w:val="16"/>
              </w:rPr>
              <w:t>Կալցի խոլեկալցիֆեռոլ 1000մգ</w:t>
            </w:r>
          </w:p>
        </w:tc>
        <w:tc>
          <w:tcPr>
            <w:tcW w:w="1025" w:type="dxa"/>
            <w:vAlign w:val="center"/>
          </w:tcPr>
          <w:p w14:paraId="482199D2" w14:textId="7249B572" w:rsidR="00501129" w:rsidRPr="00764DFF" w:rsidRDefault="00501129" w:rsidP="00501129">
            <w:pPr>
              <w:jc w:val="center"/>
              <w:rPr>
                <w:rFonts w:ascii="GHEA Grapalat" w:hAnsi="GHEA Grapalat"/>
                <w:i/>
                <w:sz w:val="20"/>
              </w:rPr>
            </w:pPr>
            <w:r>
              <w:rPr>
                <w:rFonts w:ascii="GHEA Grapalat" w:hAnsi="GHEA Grapalat"/>
                <w:color w:val="000000"/>
                <w:sz w:val="16"/>
                <w:szCs w:val="16"/>
              </w:rPr>
              <w:t>դեղահատ</w:t>
            </w:r>
          </w:p>
        </w:tc>
        <w:tc>
          <w:tcPr>
            <w:tcW w:w="882" w:type="dxa"/>
            <w:vAlign w:val="bottom"/>
          </w:tcPr>
          <w:p w14:paraId="4C16D67E" w14:textId="780163BB" w:rsidR="00501129" w:rsidRPr="00764DFF" w:rsidRDefault="00501129" w:rsidP="00501129">
            <w:pPr>
              <w:jc w:val="center"/>
              <w:rPr>
                <w:rFonts w:ascii="GHEA Grapalat" w:hAnsi="GHEA Grapalat"/>
                <w:i/>
                <w:sz w:val="20"/>
              </w:rPr>
            </w:pPr>
          </w:p>
        </w:tc>
        <w:tc>
          <w:tcPr>
            <w:tcW w:w="1069" w:type="dxa"/>
          </w:tcPr>
          <w:p w14:paraId="232F8B5F" w14:textId="77777777" w:rsidR="00501129" w:rsidRPr="00A71D81" w:rsidRDefault="00501129" w:rsidP="00501129">
            <w:pPr>
              <w:jc w:val="center"/>
              <w:rPr>
                <w:rFonts w:ascii="GHEA Grapalat" w:hAnsi="GHEA Grapalat"/>
                <w:sz w:val="20"/>
              </w:rPr>
            </w:pPr>
          </w:p>
        </w:tc>
        <w:tc>
          <w:tcPr>
            <w:tcW w:w="1081" w:type="dxa"/>
            <w:gridSpan w:val="2"/>
            <w:vAlign w:val="center"/>
          </w:tcPr>
          <w:p w14:paraId="32626EEC" w14:textId="0981EA1A" w:rsidR="00501129" w:rsidRPr="00B54C24" w:rsidRDefault="00501129" w:rsidP="00501129">
            <w:pPr>
              <w:jc w:val="center"/>
              <w:rPr>
                <w:rFonts w:ascii="GHEA Grapalat" w:hAnsi="GHEA Grapalat"/>
                <w:sz w:val="12"/>
              </w:rPr>
            </w:pPr>
            <w:r>
              <w:rPr>
                <w:rFonts w:ascii="GHEA Grapalat" w:hAnsi="GHEA Grapalat"/>
                <w:color w:val="000000"/>
                <w:sz w:val="16"/>
                <w:szCs w:val="16"/>
              </w:rPr>
              <w:t>1540</w:t>
            </w:r>
          </w:p>
        </w:tc>
        <w:tc>
          <w:tcPr>
            <w:tcW w:w="916" w:type="dxa"/>
          </w:tcPr>
          <w:p w14:paraId="72028F0E" w14:textId="672CDD15"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6736FA3A" w14:textId="54CEBD20" w:rsidR="00501129" w:rsidRPr="00B54C24" w:rsidRDefault="00501129" w:rsidP="00501129">
            <w:pPr>
              <w:jc w:val="center"/>
              <w:rPr>
                <w:rFonts w:ascii="GHEA Grapalat" w:hAnsi="GHEA Grapalat"/>
                <w:sz w:val="12"/>
              </w:rPr>
            </w:pPr>
            <w:r>
              <w:rPr>
                <w:rFonts w:ascii="GHEA Grapalat" w:hAnsi="GHEA Grapalat"/>
                <w:color w:val="000000"/>
                <w:sz w:val="16"/>
                <w:szCs w:val="16"/>
              </w:rPr>
              <w:t>1540</w:t>
            </w:r>
          </w:p>
        </w:tc>
        <w:tc>
          <w:tcPr>
            <w:tcW w:w="1229" w:type="dxa"/>
          </w:tcPr>
          <w:p w14:paraId="432A83DF" w14:textId="2176C7F3"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r w:rsidR="00501129" w:rsidRPr="00A71D81" w14:paraId="7A2A6D1B" w14:textId="77777777" w:rsidTr="00501129">
        <w:tc>
          <w:tcPr>
            <w:tcW w:w="723" w:type="dxa"/>
            <w:vAlign w:val="center"/>
          </w:tcPr>
          <w:p w14:paraId="3D35B45F" w14:textId="708FBA30" w:rsidR="00501129" w:rsidRPr="00A71D81" w:rsidRDefault="00501129" w:rsidP="00501129">
            <w:pPr>
              <w:jc w:val="center"/>
              <w:rPr>
                <w:rFonts w:ascii="GHEA Grapalat" w:hAnsi="GHEA Grapalat"/>
                <w:sz w:val="20"/>
              </w:rPr>
            </w:pPr>
            <w:r w:rsidRPr="00DD57F4">
              <w:rPr>
                <w:rFonts w:ascii="GHEA Grapalat" w:hAnsi="GHEA Grapalat"/>
                <w:i/>
                <w:color w:val="000000"/>
                <w:sz w:val="20"/>
                <w:szCs w:val="20"/>
              </w:rPr>
              <w:t>69</w:t>
            </w:r>
          </w:p>
        </w:tc>
        <w:tc>
          <w:tcPr>
            <w:tcW w:w="1275" w:type="dxa"/>
            <w:vAlign w:val="center"/>
          </w:tcPr>
          <w:p w14:paraId="5055697E" w14:textId="4655C651" w:rsidR="00501129" w:rsidRPr="005A0193" w:rsidRDefault="00501129" w:rsidP="00501129">
            <w:pPr>
              <w:jc w:val="center"/>
              <w:rPr>
                <w:rFonts w:ascii="GHEA Grapalat" w:hAnsi="GHEA Grapalat"/>
                <w:i/>
                <w:sz w:val="18"/>
              </w:rPr>
            </w:pPr>
            <w:r w:rsidRPr="00A745BC">
              <w:rPr>
                <w:rFonts w:ascii="GHEA Grapalat" w:hAnsi="GHEA Grapalat"/>
                <w:color w:val="000000"/>
                <w:sz w:val="16"/>
                <w:szCs w:val="16"/>
              </w:rPr>
              <w:t>33611360</w:t>
            </w:r>
          </w:p>
        </w:tc>
        <w:tc>
          <w:tcPr>
            <w:tcW w:w="2835" w:type="dxa"/>
            <w:vAlign w:val="center"/>
          </w:tcPr>
          <w:p w14:paraId="77BCDD76" w14:textId="325DC2E2" w:rsidR="00501129" w:rsidRPr="005A0193" w:rsidRDefault="00501129" w:rsidP="00501129">
            <w:pPr>
              <w:jc w:val="center"/>
              <w:rPr>
                <w:rFonts w:ascii="GHEA Grapalat" w:hAnsi="GHEA Grapalat"/>
                <w:i/>
                <w:color w:val="000000"/>
                <w:sz w:val="18"/>
                <w:szCs w:val="16"/>
              </w:rPr>
            </w:pPr>
            <w:r>
              <w:rPr>
                <w:rFonts w:ascii="GHEA Grapalat" w:hAnsi="GHEA Grapalat"/>
                <w:color w:val="000000"/>
                <w:sz w:val="16"/>
                <w:szCs w:val="16"/>
              </w:rPr>
              <w:t>Խոլեկալցիֆեռոլ 10գ</w:t>
            </w:r>
          </w:p>
        </w:tc>
        <w:tc>
          <w:tcPr>
            <w:tcW w:w="851" w:type="dxa"/>
          </w:tcPr>
          <w:p w14:paraId="2388FE24" w14:textId="77777777" w:rsidR="00501129" w:rsidRPr="00A71D81" w:rsidRDefault="00501129" w:rsidP="00501129">
            <w:pPr>
              <w:jc w:val="center"/>
              <w:rPr>
                <w:rFonts w:ascii="GHEA Grapalat" w:hAnsi="GHEA Grapalat"/>
                <w:sz w:val="20"/>
              </w:rPr>
            </w:pPr>
          </w:p>
        </w:tc>
        <w:tc>
          <w:tcPr>
            <w:tcW w:w="2410" w:type="dxa"/>
            <w:vAlign w:val="center"/>
          </w:tcPr>
          <w:p w14:paraId="598A71BC" w14:textId="0283DC42" w:rsidR="00501129" w:rsidRPr="00FC5DF0" w:rsidRDefault="00501129" w:rsidP="00501129">
            <w:pPr>
              <w:jc w:val="center"/>
              <w:rPr>
                <w:rFonts w:ascii="GHEA Grapalat" w:hAnsi="GHEA Grapalat"/>
                <w:i/>
                <w:sz w:val="14"/>
              </w:rPr>
            </w:pPr>
            <w:r>
              <w:rPr>
                <w:rFonts w:ascii="GHEA Grapalat" w:hAnsi="GHEA Grapalat"/>
                <w:color w:val="000000"/>
                <w:sz w:val="16"/>
                <w:szCs w:val="16"/>
              </w:rPr>
              <w:t>Խոլեկալցիֆեռոլ 10գ</w:t>
            </w:r>
          </w:p>
        </w:tc>
        <w:tc>
          <w:tcPr>
            <w:tcW w:w="1025" w:type="dxa"/>
            <w:vAlign w:val="center"/>
          </w:tcPr>
          <w:p w14:paraId="2F3A1E27" w14:textId="1DDE3B14" w:rsidR="00501129" w:rsidRPr="00764DFF" w:rsidRDefault="00501129" w:rsidP="00501129">
            <w:pPr>
              <w:jc w:val="center"/>
              <w:rPr>
                <w:rFonts w:ascii="GHEA Grapalat" w:hAnsi="GHEA Grapalat"/>
                <w:i/>
                <w:sz w:val="20"/>
              </w:rPr>
            </w:pPr>
            <w:r>
              <w:rPr>
                <w:rFonts w:ascii="GHEA Grapalat" w:hAnsi="GHEA Grapalat"/>
                <w:color w:val="000000"/>
                <w:sz w:val="16"/>
                <w:szCs w:val="16"/>
              </w:rPr>
              <w:t>ֆլակոն</w:t>
            </w:r>
          </w:p>
        </w:tc>
        <w:tc>
          <w:tcPr>
            <w:tcW w:w="882" w:type="dxa"/>
            <w:vAlign w:val="bottom"/>
          </w:tcPr>
          <w:p w14:paraId="63A38460" w14:textId="685BFB43" w:rsidR="00501129" w:rsidRPr="00764DFF" w:rsidRDefault="00501129" w:rsidP="00501129">
            <w:pPr>
              <w:jc w:val="center"/>
              <w:rPr>
                <w:rFonts w:ascii="GHEA Grapalat" w:hAnsi="GHEA Grapalat"/>
                <w:i/>
                <w:sz w:val="20"/>
              </w:rPr>
            </w:pPr>
          </w:p>
        </w:tc>
        <w:tc>
          <w:tcPr>
            <w:tcW w:w="1069" w:type="dxa"/>
          </w:tcPr>
          <w:p w14:paraId="131A3849" w14:textId="77777777" w:rsidR="00501129" w:rsidRPr="00A71D81" w:rsidRDefault="00501129" w:rsidP="00501129">
            <w:pPr>
              <w:jc w:val="center"/>
              <w:rPr>
                <w:rFonts w:ascii="GHEA Grapalat" w:hAnsi="GHEA Grapalat"/>
                <w:sz w:val="20"/>
              </w:rPr>
            </w:pPr>
          </w:p>
        </w:tc>
        <w:tc>
          <w:tcPr>
            <w:tcW w:w="1081" w:type="dxa"/>
            <w:gridSpan w:val="2"/>
            <w:vAlign w:val="center"/>
          </w:tcPr>
          <w:p w14:paraId="08EBCD31" w14:textId="57FE9E71" w:rsidR="00501129" w:rsidRPr="00B54C24" w:rsidRDefault="00501129" w:rsidP="00501129">
            <w:pPr>
              <w:jc w:val="center"/>
              <w:rPr>
                <w:rFonts w:ascii="GHEA Grapalat" w:hAnsi="GHEA Grapalat"/>
                <w:sz w:val="12"/>
              </w:rPr>
            </w:pPr>
            <w:r>
              <w:rPr>
                <w:rFonts w:ascii="GHEA Grapalat" w:hAnsi="GHEA Grapalat"/>
                <w:color w:val="000000"/>
                <w:sz w:val="16"/>
                <w:szCs w:val="16"/>
              </w:rPr>
              <w:t>20</w:t>
            </w:r>
          </w:p>
        </w:tc>
        <w:tc>
          <w:tcPr>
            <w:tcW w:w="916" w:type="dxa"/>
          </w:tcPr>
          <w:p w14:paraId="6FEE0116" w14:textId="174DD747" w:rsidR="00501129" w:rsidRPr="00B54C24" w:rsidRDefault="00501129" w:rsidP="00501129">
            <w:pPr>
              <w:jc w:val="center"/>
              <w:rPr>
                <w:rFonts w:ascii="GHEA Grapalat" w:hAnsi="GHEA Grapalat"/>
                <w:sz w:val="12"/>
              </w:rPr>
            </w:pPr>
            <w:r w:rsidRPr="00B54C24">
              <w:rPr>
                <w:rFonts w:ascii="Sylfaen" w:hAnsi="Sylfaen"/>
                <w:i/>
                <w:sz w:val="12"/>
                <w:lang w:val="ru-RU"/>
              </w:rPr>
              <w:t>Դեղատուն</w:t>
            </w:r>
            <w:r w:rsidRPr="00B54C24">
              <w:rPr>
                <w:rFonts w:ascii="Sylfaen" w:hAnsi="Sylfaen"/>
                <w:i/>
                <w:sz w:val="12"/>
              </w:rPr>
              <w:t xml:space="preserve">, </w:t>
            </w:r>
            <w:r w:rsidRPr="00B54C24">
              <w:rPr>
                <w:rFonts w:ascii="Sylfaen" w:hAnsi="Sylfaen"/>
                <w:i/>
                <w:sz w:val="12"/>
                <w:lang w:val="ru-RU"/>
              </w:rPr>
              <w:t>որը</w:t>
            </w:r>
            <w:r w:rsidRPr="00B54C24">
              <w:rPr>
                <w:rFonts w:ascii="Sylfaen" w:hAnsi="Sylfaen"/>
                <w:i/>
                <w:sz w:val="12"/>
              </w:rPr>
              <w:t xml:space="preserve"> </w:t>
            </w:r>
            <w:r w:rsidRPr="00B54C24">
              <w:rPr>
                <w:rFonts w:ascii="Sylfaen" w:hAnsi="Sylfaen"/>
                <w:i/>
                <w:sz w:val="12"/>
                <w:lang w:val="ru-RU"/>
              </w:rPr>
              <w:t>պետք</w:t>
            </w:r>
            <w:r w:rsidRPr="00B54C24">
              <w:rPr>
                <w:rFonts w:ascii="Sylfaen" w:hAnsi="Sylfaen"/>
                <w:i/>
                <w:sz w:val="12"/>
              </w:rPr>
              <w:t xml:space="preserve"> </w:t>
            </w:r>
            <w:r w:rsidRPr="00B54C24">
              <w:rPr>
                <w:rFonts w:ascii="Sylfaen" w:hAnsi="Sylfaen"/>
                <w:i/>
                <w:sz w:val="12"/>
                <w:lang w:val="ru-RU"/>
              </w:rPr>
              <w:t>է</w:t>
            </w:r>
            <w:r w:rsidRPr="00B54C24">
              <w:rPr>
                <w:rFonts w:ascii="Sylfaen" w:hAnsi="Sylfaen"/>
                <w:i/>
                <w:sz w:val="12"/>
              </w:rPr>
              <w:t xml:space="preserve"> </w:t>
            </w:r>
            <w:r w:rsidRPr="00B54C24">
              <w:rPr>
                <w:rFonts w:ascii="Sylfaen" w:hAnsi="Sylfaen"/>
                <w:i/>
                <w:sz w:val="12"/>
                <w:lang w:val="ru-RU"/>
              </w:rPr>
              <w:t>դեղորայքով</w:t>
            </w:r>
            <w:r w:rsidRPr="00B54C24">
              <w:rPr>
                <w:rFonts w:ascii="Sylfaen" w:hAnsi="Sylfaen"/>
                <w:i/>
                <w:sz w:val="12"/>
              </w:rPr>
              <w:t xml:space="preserve"> </w:t>
            </w:r>
            <w:r w:rsidRPr="00B54C24">
              <w:rPr>
                <w:rFonts w:ascii="Sylfaen" w:hAnsi="Sylfaen"/>
                <w:i/>
                <w:sz w:val="12"/>
                <w:lang w:val="ru-RU"/>
              </w:rPr>
              <w:t>ապահովի</w:t>
            </w:r>
            <w:r w:rsidRPr="00B54C24">
              <w:rPr>
                <w:rFonts w:ascii="Sylfaen" w:hAnsi="Sylfaen"/>
                <w:i/>
                <w:sz w:val="12"/>
              </w:rPr>
              <w:t xml:space="preserve"> </w:t>
            </w:r>
            <w:r w:rsidRPr="00B54C24">
              <w:rPr>
                <w:rFonts w:ascii="Sylfaen" w:hAnsi="Sylfaen"/>
                <w:i/>
                <w:sz w:val="12"/>
                <w:lang w:val="ru-RU"/>
              </w:rPr>
              <w:t>բնակչին</w:t>
            </w:r>
          </w:p>
        </w:tc>
        <w:tc>
          <w:tcPr>
            <w:tcW w:w="1131" w:type="dxa"/>
            <w:vAlign w:val="center"/>
          </w:tcPr>
          <w:p w14:paraId="18ACAE84" w14:textId="1A3A6911" w:rsidR="00501129" w:rsidRPr="00B54C24" w:rsidRDefault="00501129" w:rsidP="00501129">
            <w:pPr>
              <w:jc w:val="center"/>
              <w:rPr>
                <w:rFonts w:ascii="GHEA Grapalat" w:hAnsi="GHEA Grapalat"/>
                <w:sz w:val="12"/>
              </w:rPr>
            </w:pPr>
            <w:r>
              <w:rPr>
                <w:rFonts w:ascii="GHEA Grapalat" w:hAnsi="GHEA Grapalat"/>
                <w:color w:val="000000"/>
                <w:sz w:val="16"/>
                <w:szCs w:val="16"/>
              </w:rPr>
              <w:t>20</w:t>
            </w:r>
          </w:p>
        </w:tc>
        <w:tc>
          <w:tcPr>
            <w:tcW w:w="1229" w:type="dxa"/>
          </w:tcPr>
          <w:p w14:paraId="33AFCBCE" w14:textId="3631E027" w:rsidR="00501129" w:rsidRPr="00B54C24" w:rsidRDefault="00501129" w:rsidP="00501129">
            <w:pPr>
              <w:jc w:val="center"/>
              <w:rPr>
                <w:rFonts w:ascii="GHEA Grapalat" w:hAnsi="GHEA Grapalat"/>
                <w:sz w:val="12"/>
              </w:rPr>
            </w:pPr>
            <w:r w:rsidRPr="002663C7">
              <w:rPr>
                <w:rFonts w:ascii="Sylfaen" w:hAnsi="Sylfaen" w:cs="Sylfaen"/>
                <w:i/>
                <w:sz w:val="12"/>
                <w:szCs w:val="22"/>
                <w:lang w:val="ru-RU" w:eastAsia="ru-RU"/>
              </w:rPr>
              <w:t>Մինչև 25.12.2023թ.</w:t>
            </w:r>
          </w:p>
        </w:tc>
      </w:tr>
    </w:tbl>
    <w:p w14:paraId="280F2653" w14:textId="77777777" w:rsidR="00B54C24" w:rsidRPr="00E93916" w:rsidRDefault="00B54C24" w:rsidP="00B54C24">
      <w:pPr>
        <w:pStyle w:val="af4"/>
        <w:shd w:val="clear" w:color="auto" w:fill="FFFFFF"/>
        <w:spacing w:before="0" w:beforeAutospacing="0" w:after="0" w:afterAutospacing="0"/>
        <w:ind w:firstLine="38"/>
        <w:rPr>
          <w:rFonts w:ascii="Sylfaen" w:hAnsi="Sylfaen"/>
          <w:i/>
          <w:color w:val="000000"/>
          <w:sz w:val="16"/>
          <w:szCs w:val="21"/>
          <w:lang w:val="hy-AM" w:eastAsia="ru-RU"/>
        </w:rPr>
      </w:pPr>
      <w:r w:rsidRPr="00E93916">
        <w:rPr>
          <w:rFonts w:ascii="Sylfaen" w:hAnsi="Sylfaen"/>
          <w:i/>
          <w:color w:val="000000"/>
          <w:sz w:val="16"/>
          <w:szCs w:val="21"/>
          <w:lang w:val="hy-AM"/>
        </w:rPr>
        <w:lastRenderedPageBreak/>
        <w:t>դեղի պիտանիության ժամկետները գնորդին հանձնման պահին պետք է լինեն հետևյալը`</w:t>
      </w:r>
    </w:p>
    <w:p w14:paraId="683DFB4B" w14:textId="77777777" w:rsidR="00B54C24" w:rsidRPr="00E93916" w:rsidRDefault="00B54C24" w:rsidP="00B54C24">
      <w:pPr>
        <w:pStyle w:val="af4"/>
        <w:shd w:val="clear" w:color="auto" w:fill="FFFFFF"/>
        <w:spacing w:before="0" w:beforeAutospacing="0" w:after="0" w:afterAutospacing="0"/>
        <w:ind w:firstLine="38"/>
        <w:rPr>
          <w:rFonts w:ascii="Sylfaen" w:hAnsi="Sylfaen"/>
          <w:i/>
          <w:color w:val="000000"/>
          <w:sz w:val="16"/>
          <w:szCs w:val="21"/>
          <w:lang w:val="hy-AM"/>
        </w:rPr>
      </w:pPr>
      <w:r w:rsidRPr="00E93916">
        <w:rPr>
          <w:rFonts w:ascii="Sylfaen" w:hAnsi="Sylfaen"/>
          <w:i/>
          <w:color w:val="000000"/>
          <w:sz w:val="16"/>
          <w:szCs w:val="21"/>
          <w:lang w:val="hy-AM"/>
        </w:rPr>
        <w:t>ա. 2,5 տարվանից ավելի պիտանիության ժամկետ ունեցող դեղերը հանձնման պահին պետք է ունենան առնվազն 2 տարի մնացորդային պիտանիության ժամկետ,</w:t>
      </w:r>
    </w:p>
    <w:p w14:paraId="2CDE4E7B" w14:textId="77777777" w:rsidR="00B54C24" w:rsidRPr="00E93916" w:rsidRDefault="00B54C24" w:rsidP="00B54C24">
      <w:pPr>
        <w:pStyle w:val="af4"/>
        <w:shd w:val="clear" w:color="auto" w:fill="FFFFFF"/>
        <w:spacing w:before="0" w:beforeAutospacing="0" w:after="0" w:afterAutospacing="0"/>
        <w:ind w:firstLine="38"/>
        <w:rPr>
          <w:rFonts w:ascii="Sylfaen" w:hAnsi="Sylfaen"/>
          <w:i/>
          <w:color w:val="000000"/>
          <w:sz w:val="16"/>
          <w:szCs w:val="21"/>
          <w:lang w:val="hy-AM"/>
        </w:rPr>
      </w:pPr>
      <w:r w:rsidRPr="00E93916">
        <w:rPr>
          <w:rFonts w:ascii="Sylfaen" w:hAnsi="Sylfaen"/>
          <w:i/>
          <w:color w:val="000000"/>
          <w:sz w:val="16"/>
          <w:szCs w:val="21"/>
          <w:lang w:val="hy-AM"/>
        </w:rPr>
        <w:t>բ. մինչև 2,5 տարի պիտանիության ժամկետ ունեցող դեղերը հանձնման պահին պետք է ունենան դեղի ընդհանուր պիտանիության ժամկետի առնվազն երկու երրորդը,</w:t>
      </w:r>
    </w:p>
    <w:p w14:paraId="67757D2D" w14:textId="77777777" w:rsidR="00B54C24" w:rsidRPr="00E93916" w:rsidRDefault="00B54C24" w:rsidP="00B54C24">
      <w:pPr>
        <w:pStyle w:val="af4"/>
        <w:shd w:val="clear" w:color="auto" w:fill="FFFFFF"/>
        <w:spacing w:before="0" w:beforeAutospacing="0" w:after="0" w:afterAutospacing="0"/>
        <w:ind w:firstLine="38"/>
        <w:rPr>
          <w:rFonts w:ascii="Sylfaen" w:hAnsi="Sylfaen"/>
          <w:i/>
          <w:color w:val="000000"/>
          <w:sz w:val="16"/>
          <w:szCs w:val="21"/>
          <w:lang w:val="hy-AM"/>
        </w:rPr>
      </w:pPr>
      <w:r w:rsidRPr="00E93916">
        <w:rPr>
          <w:rFonts w:ascii="Sylfaen" w:hAnsi="Sylfaen"/>
          <w:i/>
          <w:color w:val="000000"/>
          <w:sz w:val="16"/>
          <w:szCs w:val="21"/>
          <w:lang w:val="hy-AM"/>
        </w:rPr>
        <w:t>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w:t>
      </w:r>
    </w:p>
    <w:tbl>
      <w:tblPr>
        <w:tblW w:w="20430" w:type="dxa"/>
        <w:tblInd w:w="-176" w:type="dxa"/>
        <w:tblLayout w:type="fixed"/>
        <w:tblLook w:val="04A0" w:firstRow="1" w:lastRow="0" w:firstColumn="1" w:lastColumn="0" w:noHBand="0" w:noVBand="1"/>
      </w:tblPr>
      <w:tblGrid>
        <w:gridCol w:w="4930"/>
        <w:gridCol w:w="1781"/>
        <w:gridCol w:w="1658"/>
        <w:gridCol w:w="2317"/>
        <w:gridCol w:w="1459"/>
        <w:gridCol w:w="8285"/>
      </w:tblGrid>
      <w:tr w:rsidR="00B54C24" w:rsidRPr="00AD7C4B" w14:paraId="27AA5F12" w14:textId="77777777" w:rsidTr="00C07E25">
        <w:trPr>
          <w:trHeight w:val="405"/>
        </w:trPr>
        <w:tc>
          <w:tcPr>
            <w:tcW w:w="4930" w:type="dxa"/>
            <w:tcBorders>
              <w:top w:val="nil"/>
              <w:left w:val="nil"/>
              <w:bottom w:val="nil"/>
              <w:right w:val="nil"/>
            </w:tcBorders>
            <w:shd w:val="clear" w:color="auto" w:fill="auto"/>
            <w:noWrap/>
            <w:hideMark/>
          </w:tcPr>
          <w:p w14:paraId="1ACAE0BE" w14:textId="77777777" w:rsidR="00B54C24" w:rsidRPr="00142E4D" w:rsidRDefault="00B54C24" w:rsidP="00C07E25">
            <w:pPr>
              <w:rPr>
                <w:rFonts w:ascii="Sylfaen" w:hAnsi="Sylfaen" w:cs="Sylfaen"/>
                <w:i/>
                <w:sz w:val="22"/>
                <w:szCs w:val="22"/>
                <w:lang w:val="hy-AM" w:eastAsia="ru-RU"/>
              </w:rPr>
            </w:pPr>
          </w:p>
          <w:p w14:paraId="741C99FC" w14:textId="77777777" w:rsidR="00B54C24" w:rsidRPr="00D44096" w:rsidRDefault="00B54C24" w:rsidP="00C07E25">
            <w:pPr>
              <w:rPr>
                <w:rFonts w:ascii="Sylfaen" w:hAnsi="Sylfaen" w:cs="Calibri"/>
                <w:b/>
                <w:i/>
                <w:lang w:eastAsia="ru-RU"/>
              </w:rPr>
            </w:pPr>
            <w:r w:rsidRPr="00142E4D">
              <w:rPr>
                <w:rFonts w:ascii="Sylfaen" w:hAnsi="Sylfaen" w:cs="Sylfaen"/>
                <w:b/>
                <w:i/>
                <w:sz w:val="22"/>
                <w:szCs w:val="22"/>
                <w:lang w:val="hy-AM" w:eastAsia="ru-RU"/>
              </w:rPr>
              <w:t xml:space="preserve">     </w:t>
            </w:r>
            <w:r w:rsidRPr="00D44096">
              <w:rPr>
                <w:rFonts w:ascii="Sylfaen" w:hAnsi="Sylfaen" w:cs="Sylfaen"/>
                <w:b/>
                <w:i/>
                <w:sz w:val="22"/>
                <w:szCs w:val="22"/>
                <w:lang w:val="ru-RU" w:eastAsia="ru-RU"/>
              </w:rPr>
              <w:t>Պարտադիր</w:t>
            </w:r>
            <w:r w:rsidRPr="00D44096">
              <w:rPr>
                <w:rFonts w:ascii="Sylfaen" w:hAnsi="Sylfaen" w:cs="Calibri"/>
                <w:b/>
                <w:i/>
                <w:sz w:val="22"/>
                <w:szCs w:val="22"/>
                <w:lang w:eastAsia="ru-RU"/>
              </w:rPr>
              <w:t xml:space="preserve"> </w:t>
            </w:r>
            <w:r w:rsidRPr="00D44096">
              <w:rPr>
                <w:rFonts w:ascii="Sylfaen" w:hAnsi="Sylfaen" w:cs="Sylfaen"/>
                <w:b/>
                <w:i/>
                <w:sz w:val="22"/>
                <w:szCs w:val="22"/>
                <w:lang w:val="ru-RU" w:eastAsia="ru-RU"/>
              </w:rPr>
              <w:t>պայմաններ</w:t>
            </w:r>
            <w:r w:rsidRPr="00D44096">
              <w:rPr>
                <w:rFonts w:ascii="Sylfaen" w:hAnsi="Sylfaen" w:cs="Calibri"/>
                <w:b/>
                <w:i/>
                <w:sz w:val="22"/>
                <w:szCs w:val="22"/>
                <w:lang w:eastAsia="ru-RU"/>
              </w:rPr>
              <w:t>`</w:t>
            </w:r>
          </w:p>
        </w:tc>
        <w:tc>
          <w:tcPr>
            <w:tcW w:w="1781" w:type="dxa"/>
            <w:tcBorders>
              <w:top w:val="nil"/>
              <w:left w:val="nil"/>
              <w:bottom w:val="nil"/>
              <w:right w:val="nil"/>
            </w:tcBorders>
            <w:shd w:val="clear" w:color="auto" w:fill="auto"/>
            <w:noWrap/>
            <w:hideMark/>
          </w:tcPr>
          <w:p w14:paraId="084C44E6" w14:textId="77777777" w:rsidR="00B54C24" w:rsidRPr="00AD7C4B" w:rsidRDefault="00B54C24" w:rsidP="00C07E25">
            <w:pPr>
              <w:rPr>
                <w:rFonts w:ascii="Sylfaen" w:hAnsi="Sylfaen" w:cs="Calibri"/>
                <w:i/>
                <w:color w:val="FF0000"/>
                <w:lang w:eastAsia="ru-RU"/>
              </w:rPr>
            </w:pPr>
          </w:p>
        </w:tc>
        <w:tc>
          <w:tcPr>
            <w:tcW w:w="1658" w:type="dxa"/>
            <w:tcBorders>
              <w:top w:val="nil"/>
              <w:left w:val="nil"/>
              <w:bottom w:val="nil"/>
              <w:right w:val="nil"/>
            </w:tcBorders>
            <w:shd w:val="clear" w:color="auto" w:fill="auto"/>
            <w:noWrap/>
            <w:hideMark/>
          </w:tcPr>
          <w:p w14:paraId="70FBD1D7" w14:textId="77777777" w:rsidR="00B54C24" w:rsidRPr="00AD7C4B" w:rsidRDefault="00B54C24" w:rsidP="00C07E25">
            <w:pPr>
              <w:rPr>
                <w:rFonts w:ascii="Sylfaen" w:hAnsi="Sylfaen" w:cs="Calibri"/>
                <w:i/>
                <w:color w:val="FF0000"/>
                <w:highlight w:val="yellow"/>
                <w:lang w:eastAsia="ru-RU"/>
              </w:rPr>
            </w:pPr>
          </w:p>
        </w:tc>
        <w:tc>
          <w:tcPr>
            <w:tcW w:w="2317" w:type="dxa"/>
            <w:tcBorders>
              <w:top w:val="nil"/>
              <w:left w:val="nil"/>
              <w:bottom w:val="nil"/>
              <w:right w:val="nil"/>
            </w:tcBorders>
            <w:shd w:val="clear" w:color="auto" w:fill="auto"/>
            <w:hideMark/>
          </w:tcPr>
          <w:p w14:paraId="07AE1E58" w14:textId="77777777" w:rsidR="00B54C24" w:rsidRPr="00AD7C4B" w:rsidRDefault="00B54C24" w:rsidP="00C07E25">
            <w:pPr>
              <w:rPr>
                <w:rFonts w:ascii="Sylfaen" w:hAnsi="Sylfaen" w:cs="Calibri"/>
                <w:i/>
                <w:color w:val="FF0000"/>
                <w:highlight w:val="yellow"/>
                <w:lang w:eastAsia="ru-RU"/>
              </w:rPr>
            </w:pPr>
          </w:p>
        </w:tc>
        <w:tc>
          <w:tcPr>
            <w:tcW w:w="1459" w:type="dxa"/>
            <w:tcBorders>
              <w:top w:val="nil"/>
              <w:left w:val="nil"/>
              <w:bottom w:val="nil"/>
              <w:right w:val="nil"/>
            </w:tcBorders>
            <w:shd w:val="clear" w:color="auto" w:fill="auto"/>
            <w:hideMark/>
          </w:tcPr>
          <w:p w14:paraId="3DCEC58C" w14:textId="77777777" w:rsidR="00B54C24" w:rsidRPr="00AD7C4B" w:rsidRDefault="00B54C24" w:rsidP="00C07E25">
            <w:pPr>
              <w:rPr>
                <w:rFonts w:ascii="Sylfaen" w:hAnsi="Sylfaen" w:cs="Arial"/>
                <w:i/>
                <w:color w:val="FF0000"/>
                <w:highlight w:val="yellow"/>
                <w:lang w:eastAsia="ru-RU"/>
              </w:rPr>
            </w:pPr>
          </w:p>
        </w:tc>
        <w:tc>
          <w:tcPr>
            <w:tcW w:w="8285" w:type="dxa"/>
            <w:tcBorders>
              <w:top w:val="nil"/>
              <w:left w:val="nil"/>
              <w:bottom w:val="nil"/>
              <w:right w:val="nil"/>
            </w:tcBorders>
            <w:shd w:val="clear" w:color="auto" w:fill="auto"/>
            <w:noWrap/>
            <w:hideMark/>
          </w:tcPr>
          <w:p w14:paraId="407D72D0" w14:textId="77777777" w:rsidR="00B54C24" w:rsidRPr="00AD7C4B" w:rsidRDefault="00B54C24" w:rsidP="00C07E25">
            <w:pPr>
              <w:rPr>
                <w:rFonts w:ascii="Sylfaen" w:hAnsi="Sylfaen" w:cs="Calibri"/>
                <w:i/>
                <w:color w:val="FF0000"/>
                <w:highlight w:val="yellow"/>
                <w:lang w:eastAsia="ru-RU"/>
              </w:rPr>
            </w:pPr>
          </w:p>
        </w:tc>
      </w:tr>
      <w:tr w:rsidR="00B54C24" w:rsidRPr="00D44096" w14:paraId="07C7E396" w14:textId="77777777" w:rsidTr="00C07E25">
        <w:trPr>
          <w:trHeight w:val="293"/>
        </w:trPr>
        <w:tc>
          <w:tcPr>
            <w:tcW w:w="20430" w:type="dxa"/>
            <w:gridSpan w:val="6"/>
            <w:tcBorders>
              <w:top w:val="nil"/>
              <w:left w:val="nil"/>
              <w:bottom w:val="nil"/>
              <w:right w:val="nil"/>
            </w:tcBorders>
            <w:shd w:val="clear" w:color="auto" w:fill="auto"/>
            <w:noWrap/>
            <w:hideMark/>
          </w:tcPr>
          <w:p w14:paraId="4E0DF048" w14:textId="6A664342" w:rsidR="00B54C24" w:rsidRPr="00D44096" w:rsidRDefault="00B54C24" w:rsidP="001558C8">
            <w:pPr>
              <w:spacing w:after="100" w:afterAutospacing="1"/>
              <w:ind w:left="180"/>
              <w:rPr>
                <w:rFonts w:ascii="Sylfaen" w:hAnsi="Sylfaen" w:cs="Calibri"/>
                <w:i/>
                <w:sz w:val="18"/>
                <w:lang w:eastAsia="ru-RU"/>
              </w:rPr>
            </w:pPr>
            <w:r>
              <w:rPr>
                <w:rFonts w:ascii="Sylfaen" w:hAnsi="Sylfaen" w:cs="Sylfaen"/>
                <w:i/>
                <w:sz w:val="18"/>
                <w:szCs w:val="22"/>
                <w:lang w:eastAsia="ru-RU"/>
              </w:rPr>
              <w:t xml:space="preserve">  Դեղատունը պետք է գտնվի </w:t>
            </w:r>
            <w:r w:rsidRPr="00D44096">
              <w:rPr>
                <w:rFonts w:ascii="Sylfaen" w:hAnsi="Sylfaen" w:cs="Calibri"/>
                <w:i/>
                <w:sz w:val="18"/>
                <w:szCs w:val="22"/>
                <w:lang w:eastAsia="ru-RU"/>
              </w:rPr>
              <w:t xml:space="preserve">    &lt;&lt;</w:t>
            </w:r>
            <w:r w:rsidR="005D5E10" w:rsidRPr="005D5E10">
              <w:rPr>
                <w:rFonts w:ascii="Sylfaen" w:hAnsi="Sylfaen" w:cs="Sylfaen"/>
                <w:i/>
                <w:sz w:val="18"/>
                <w:szCs w:val="22"/>
                <w:lang w:eastAsia="ru-RU"/>
              </w:rPr>
              <w:t xml:space="preserve"> </w:t>
            </w:r>
            <w:r w:rsidR="001558C8">
              <w:rPr>
                <w:rFonts w:ascii="Sylfaen" w:hAnsi="Sylfaen" w:cs="Sylfaen"/>
                <w:i/>
                <w:sz w:val="18"/>
                <w:szCs w:val="22"/>
                <w:lang w:val="ru-RU" w:eastAsia="ru-RU"/>
              </w:rPr>
              <w:t>Սիսի</w:t>
            </w:r>
            <w:r w:rsidR="005D5E10" w:rsidRPr="00D44096">
              <w:rPr>
                <w:rFonts w:ascii="Sylfaen" w:hAnsi="Sylfaen" w:cs="Sylfaen"/>
                <w:i/>
                <w:sz w:val="18"/>
                <w:szCs w:val="22"/>
                <w:lang w:eastAsia="ru-RU"/>
              </w:rPr>
              <w:t xml:space="preserve"> </w:t>
            </w:r>
            <w:r w:rsidR="005D5E10" w:rsidRPr="00D44096">
              <w:rPr>
                <w:rFonts w:ascii="Sylfaen" w:hAnsi="Sylfaen" w:cs="Sylfaen"/>
                <w:i/>
                <w:sz w:val="18"/>
                <w:szCs w:val="22"/>
                <w:lang w:val="ru-RU" w:eastAsia="ru-RU"/>
              </w:rPr>
              <w:t>Բ</w:t>
            </w:r>
            <w:r w:rsidR="005D5E10" w:rsidRPr="00D44096">
              <w:rPr>
                <w:rFonts w:ascii="Sylfaen" w:hAnsi="Sylfaen" w:cs="Sylfaen"/>
                <w:i/>
                <w:sz w:val="18"/>
                <w:szCs w:val="22"/>
                <w:lang w:eastAsia="ru-RU"/>
              </w:rPr>
              <w:t>Ա</w:t>
            </w:r>
            <w:r w:rsidR="005D5E10" w:rsidRPr="00D44096">
              <w:rPr>
                <w:rFonts w:ascii="Sylfaen" w:hAnsi="Sylfaen" w:cs="Calibri"/>
                <w:i/>
                <w:sz w:val="18"/>
                <w:szCs w:val="22"/>
                <w:lang w:eastAsia="ru-RU"/>
              </w:rPr>
              <w:t xml:space="preserve"> </w:t>
            </w:r>
            <w:r w:rsidRPr="00D44096">
              <w:rPr>
                <w:rFonts w:ascii="Sylfaen" w:hAnsi="Sylfaen" w:cs="Calibri"/>
                <w:i/>
                <w:sz w:val="18"/>
                <w:szCs w:val="22"/>
                <w:lang w:eastAsia="ru-RU"/>
              </w:rPr>
              <w:t xml:space="preserve">&gt;&gt; </w:t>
            </w:r>
            <w:r w:rsidRPr="00D44096">
              <w:rPr>
                <w:rFonts w:ascii="Sylfaen" w:hAnsi="Sylfaen" w:cs="Sylfaen"/>
                <w:i/>
                <w:sz w:val="18"/>
                <w:szCs w:val="22"/>
                <w:lang w:eastAsia="ru-RU"/>
              </w:rPr>
              <w:t>Հ</w:t>
            </w:r>
            <w:r w:rsidRPr="00D44096">
              <w:rPr>
                <w:rFonts w:ascii="Sylfaen" w:hAnsi="Sylfaen" w:cs="Sylfaen"/>
                <w:i/>
                <w:sz w:val="18"/>
                <w:szCs w:val="22"/>
                <w:lang w:val="hy-AM" w:eastAsia="ru-RU"/>
              </w:rPr>
              <w:t>ՈԱԿ</w:t>
            </w:r>
            <w:r w:rsidRPr="00D44096">
              <w:rPr>
                <w:rFonts w:ascii="Sylfaen" w:hAnsi="Sylfaen" w:cs="Calibri"/>
                <w:i/>
                <w:sz w:val="18"/>
                <w:szCs w:val="22"/>
                <w:lang w:eastAsia="ru-RU"/>
              </w:rPr>
              <w:t>-</w:t>
            </w:r>
            <w:r w:rsidRPr="00D44096">
              <w:rPr>
                <w:rFonts w:ascii="Sylfaen" w:hAnsi="Sylfaen" w:cs="Sylfaen"/>
                <w:i/>
                <w:sz w:val="18"/>
                <w:szCs w:val="22"/>
                <w:lang w:val="ru-RU" w:eastAsia="ru-RU"/>
              </w:rPr>
              <w:t>ից</w:t>
            </w:r>
            <w:r w:rsidRPr="00D44096">
              <w:rPr>
                <w:rFonts w:ascii="Sylfaen" w:hAnsi="Sylfaen" w:cs="Calibri"/>
                <w:i/>
                <w:sz w:val="18"/>
                <w:szCs w:val="22"/>
                <w:lang w:eastAsia="ru-RU"/>
              </w:rPr>
              <w:t xml:space="preserve"> </w:t>
            </w:r>
            <w:r>
              <w:rPr>
                <w:rFonts w:ascii="Sylfaen" w:hAnsi="Sylfaen" w:cs="Calibri"/>
                <w:i/>
                <w:sz w:val="18"/>
                <w:szCs w:val="22"/>
                <w:lang w:eastAsia="ru-RU"/>
              </w:rPr>
              <w:t xml:space="preserve"> </w:t>
            </w:r>
            <w:r w:rsidR="005D5E10" w:rsidRPr="005D5E10">
              <w:rPr>
                <w:rFonts w:ascii="Sylfaen" w:hAnsi="Sylfaen" w:cs="Calibri"/>
                <w:i/>
                <w:sz w:val="18"/>
                <w:szCs w:val="22"/>
                <w:lang w:eastAsia="ru-RU"/>
              </w:rPr>
              <w:t>10</w:t>
            </w:r>
            <w:r>
              <w:rPr>
                <w:rFonts w:ascii="Sylfaen" w:hAnsi="Sylfaen" w:cs="Calibri"/>
                <w:i/>
                <w:sz w:val="18"/>
                <w:szCs w:val="22"/>
                <w:lang w:eastAsia="ru-RU"/>
              </w:rPr>
              <w:t xml:space="preserve"> </w:t>
            </w:r>
            <w:r w:rsidRPr="00D44096">
              <w:rPr>
                <w:rFonts w:ascii="Sylfaen" w:hAnsi="Sylfaen" w:cs="Sylfaen"/>
                <w:i/>
                <w:sz w:val="18"/>
                <w:szCs w:val="22"/>
                <w:lang w:val="ru-RU" w:eastAsia="ru-RU"/>
              </w:rPr>
              <w:t>կմ</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շառավղով</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հեռավորության</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վրա</w:t>
            </w:r>
          </w:p>
        </w:tc>
      </w:tr>
      <w:tr w:rsidR="00B54C24" w:rsidRPr="00D44096" w14:paraId="77E1C1C1" w14:textId="77777777" w:rsidTr="00C07E25">
        <w:trPr>
          <w:trHeight w:val="270"/>
        </w:trPr>
        <w:tc>
          <w:tcPr>
            <w:tcW w:w="12145" w:type="dxa"/>
            <w:gridSpan w:val="5"/>
            <w:tcBorders>
              <w:top w:val="nil"/>
              <w:left w:val="nil"/>
              <w:bottom w:val="nil"/>
              <w:right w:val="nil"/>
            </w:tcBorders>
            <w:shd w:val="clear" w:color="auto" w:fill="auto"/>
            <w:noWrap/>
            <w:hideMark/>
          </w:tcPr>
          <w:p w14:paraId="1A729469" w14:textId="77777777" w:rsidR="00B54C24" w:rsidRPr="00D44096" w:rsidRDefault="00B54C24" w:rsidP="00C07E25">
            <w:pPr>
              <w:tabs>
                <w:tab w:val="left" w:pos="11529"/>
                <w:tab w:val="left" w:pos="13655"/>
              </w:tabs>
              <w:spacing w:after="100" w:afterAutospacing="1"/>
              <w:ind w:left="180" w:right="3152"/>
              <w:rPr>
                <w:rFonts w:ascii="Sylfaen" w:hAnsi="Sylfaen" w:cs="Calibri"/>
                <w:i/>
                <w:sz w:val="18"/>
                <w:lang w:eastAsia="ru-RU"/>
              </w:rPr>
            </w:pPr>
            <w:r>
              <w:rPr>
                <w:rFonts w:ascii="Sylfaen" w:hAnsi="Sylfaen" w:cs="Sylfaen"/>
                <w:i/>
                <w:sz w:val="18"/>
                <w:szCs w:val="22"/>
                <w:lang w:eastAsia="ru-RU"/>
              </w:rPr>
              <w:t xml:space="preserve">  </w:t>
            </w:r>
            <w:r w:rsidRPr="00D44096">
              <w:rPr>
                <w:rFonts w:ascii="Sylfaen" w:hAnsi="Sylfaen" w:cs="Sylfaen"/>
                <w:i/>
                <w:sz w:val="18"/>
                <w:szCs w:val="22"/>
                <w:lang w:val="ru-RU" w:eastAsia="ru-RU"/>
              </w:rPr>
              <w:t>Մատակարարը</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դեղորայքով</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պետք</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է</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ապահովվի</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բնակչին</w:t>
            </w:r>
            <w:r w:rsidRPr="00D44096">
              <w:rPr>
                <w:rFonts w:ascii="Sylfaen" w:hAnsi="Sylfaen" w:cs="Calibri"/>
                <w:i/>
                <w:sz w:val="18"/>
                <w:szCs w:val="22"/>
                <w:lang w:eastAsia="ru-RU"/>
              </w:rPr>
              <w:t xml:space="preserve"> 4 </w:t>
            </w:r>
            <w:r w:rsidRPr="00D44096">
              <w:rPr>
                <w:rFonts w:ascii="Sylfaen" w:hAnsi="Sylfaen" w:cs="Sylfaen"/>
                <w:i/>
                <w:sz w:val="18"/>
                <w:szCs w:val="22"/>
                <w:lang w:val="ru-RU" w:eastAsia="ru-RU"/>
              </w:rPr>
              <w:t>ժամվա</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ընթացքում</w:t>
            </w:r>
          </w:p>
        </w:tc>
        <w:tc>
          <w:tcPr>
            <w:tcW w:w="8285" w:type="dxa"/>
            <w:tcBorders>
              <w:top w:val="nil"/>
              <w:left w:val="nil"/>
              <w:bottom w:val="nil"/>
              <w:right w:val="nil"/>
            </w:tcBorders>
            <w:shd w:val="clear" w:color="auto" w:fill="auto"/>
            <w:noWrap/>
            <w:hideMark/>
          </w:tcPr>
          <w:p w14:paraId="38B44C59" w14:textId="77777777" w:rsidR="00B54C24" w:rsidRPr="00D44096" w:rsidRDefault="00B54C24" w:rsidP="00C07E25">
            <w:pPr>
              <w:spacing w:after="100" w:afterAutospacing="1"/>
              <w:ind w:left="180"/>
              <w:rPr>
                <w:rFonts w:ascii="Sylfaen" w:hAnsi="Sylfaen" w:cs="Calibri"/>
                <w:i/>
                <w:color w:val="FF0000"/>
                <w:sz w:val="18"/>
                <w:highlight w:val="yellow"/>
                <w:lang w:eastAsia="ru-RU"/>
              </w:rPr>
            </w:pPr>
          </w:p>
        </w:tc>
      </w:tr>
      <w:tr w:rsidR="00B54C24" w:rsidRPr="00D44096" w14:paraId="7A72D8B1" w14:textId="77777777" w:rsidTr="00C07E25">
        <w:trPr>
          <w:trHeight w:val="145"/>
        </w:trPr>
        <w:tc>
          <w:tcPr>
            <w:tcW w:w="20430" w:type="dxa"/>
            <w:gridSpan w:val="6"/>
            <w:tcBorders>
              <w:top w:val="nil"/>
              <w:left w:val="nil"/>
              <w:bottom w:val="nil"/>
              <w:right w:val="nil"/>
            </w:tcBorders>
            <w:shd w:val="clear" w:color="auto" w:fill="auto"/>
            <w:noWrap/>
            <w:hideMark/>
          </w:tcPr>
          <w:p w14:paraId="2AD2F7A2" w14:textId="77777777" w:rsidR="00B54C24" w:rsidRPr="00D44096" w:rsidRDefault="00B54C24" w:rsidP="00C07E25">
            <w:pPr>
              <w:spacing w:after="100" w:afterAutospacing="1"/>
              <w:ind w:left="180"/>
              <w:rPr>
                <w:rFonts w:ascii="Sylfaen" w:hAnsi="Sylfaen" w:cs="Calibri"/>
                <w:i/>
                <w:sz w:val="18"/>
                <w:lang w:eastAsia="ru-RU"/>
              </w:rPr>
            </w:pPr>
            <w:r>
              <w:rPr>
                <w:rFonts w:ascii="Sylfaen" w:hAnsi="Sylfaen" w:cs="Sylfaen"/>
                <w:i/>
                <w:sz w:val="18"/>
                <w:szCs w:val="22"/>
                <w:lang w:eastAsia="ru-RU"/>
              </w:rPr>
              <w:t xml:space="preserve">  </w:t>
            </w:r>
            <w:r w:rsidRPr="00D44096">
              <w:rPr>
                <w:rFonts w:ascii="Sylfaen" w:hAnsi="Sylfaen" w:cs="Sylfaen"/>
                <w:i/>
                <w:sz w:val="18"/>
                <w:szCs w:val="22"/>
                <w:lang w:val="ru-RU" w:eastAsia="ru-RU"/>
              </w:rPr>
              <w:t>Մատակարարը</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պետք</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է</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ապահովվի</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ստանդարտին</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համապատասխան</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դեղորայք</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և</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հետ</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ընդունի</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անորակ</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դեղորայքը</w:t>
            </w:r>
          </w:p>
        </w:tc>
      </w:tr>
      <w:tr w:rsidR="00B54C24" w:rsidRPr="00D44096" w14:paraId="69432C5E" w14:textId="77777777" w:rsidTr="00C07E25">
        <w:trPr>
          <w:trHeight w:val="405"/>
        </w:trPr>
        <w:tc>
          <w:tcPr>
            <w:tcW w:w="20430" w:type="dxa"/>
            <w:gridSpan w:val="6"/>
            <w:tcBorders>
              <w:top w:val="nil"/>
              <w:left w:val="nil"/>
              <w:bottom w:val="nil"/>
              <w:right w:val="nil"/>
            </w:tcBorders>
            <w:shd w:val="clear" w:color="auto" w:fill="auto"/>
            <w:noWrap/>
            <w:hideMark/>
          </w:tcPr>
          <w:p w14:paraId="22EFEC26" w14:textId="77777777" w:rsidR="00B54C24" w:rsidRPr="00D44096" w:rsidRDefault="00B54C24" w:rsidP="00C07E25">
            <w:pPr>
              <w:spacing w:after="100" w:afterAutospacing="1"/>
              <w:ind w:left="180"/>
              <w:rPr>
                <w:rFonts w:ascii="Sylfaen" w:hAnsi="Sylfaen" w:cs="Calibri"/>
                <w:i/>
                <w:sz w:val="18"/>
                <w:lang w:eastAsia="ru-RU"/>
              </w:rPr>
            </w:pP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Վաճառքը</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կատարվի</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դեղատոմսով</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դեղատնից</w:t>
            </w:r>
            <w:r w:rsidRPr="00D44096">
              <w:rPr>
                <w:rFonts w:ascii="Sylfaen" w:hAnsi="Sylfaen" w:cs="Calibri"/>
                <w:i/>
                <w:sz w:val="18"/>
                <w:szCs w:val="22"/>
                <w:lang w:eastAsia="ru-RU"/>
              </w:rPr>
              <w:t>(</w:t>
            </w:r>
            <w:r w:rsidRPr="00D44096">
              <w:rPr>
                <w:rFonts w:ascii="Sylfaen" w:hAnsi="Sylfaen" w:cs="Sylfaen"/>
                <w:i/>
                <w:sz w:val="18"/>
                <w:szCs w:val="22"/>
                <w:lang w:val="ru-RU" w:eastAsia="ru-RU"/>
              </w:rPr>
              <w:t>ռեեստրով</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ըստ</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անհրաժեշտության</w:t>
            </w:r>
            <w:r w:rsidRPr="00D44096">
              <w:rPr>
                <w:rFonts w:ascii="Sylfaen" w:hAnsi="Sylfaen" w:cs="Calibri"/>
                <w:i/>
                <w:sz w:val="18"/>
                <w:szCs w:val="22"/>
                <w:lang w:eastAsia="ru-RU"/>
              </w:rPr>
              <w:t xml:space="preserve">                                    .</w:t>
            </w:r>
          </w:p>
        </w:tc>
      </w:tr>
    </w:tbl>
    <w:p w14:paraId="510A05B0" w14:textId="77777777" w:rsidR="00B54C24" w:rsidRPr="009F1CDB" w:rsidRDefault="00B54C24" w:rsidP="00B54C24">
      <w:pPr>
        <w:jc w:val="both"/>
        <w:rPr>
          <w:b/>
          <w:sz w:val="20"/>
          <w:szCs w:val="20"/>
        </w:rPr>
      </w:pPr>
      <w:r w:rsidRPr="00242BA4">
        <w:rPr>
          <w:rFonts w:ascii="Sylfaen" w:hAnsi="Sylfaen" w:cs="Sylfaen"/>
          <w:b/>
          <w:sz w:val="20"/>
          <w:szCs w:val="20"/>
          <w:lang w:val="pt-BR"/>
        </w:rPr>
        <w:t>Հրավերում</w:t>
      </w:r>
      <w:r w:rsidRPr="00242BA4">
        <w:rPr>
          <w:b/>
          <w:sz w:val="20"/>
          <w:szCs w:val="20"/>
          <w:lang w:val="pt-BR"/>
        </w:rPr>
        <w:t xml:space="preserve"> </w:t>
      </w:r>
      <w:r w:rsidRPr="00242BA4">
        <w:rPr>
          <w:rFonts w:ascii="Sylfaen" w:hAnsi="Sylfaen" w:cs="Sylfaen"/>
          <w:b/>
          <w:sz w:val="20"/>
          <w:szCs w:val="20"/>
          <w:lang w:val="pt-BR"/>
        </w:rPr>
        <w:t>նշված</w:t>
      </w:r>
      <w:r w:rsidRPr="00242BA4">
        <w:rPr>
          <w:b/>
          <w:sz w:val="20"/>
          <w:szCs w:val="20"/>
          <w:lang w:val="pt-BR"/>
        </w:rPr>
        <w:t xml:space="preserve"> </w:t>
      </w:r>
      <w:r w:rsidRPr="00242BA4">
        <w:rPr>
          <w:rFonts w:ascii="Sylfaen" w:hAnsi="Sylfaen" w:cs="Sylfaen"/>
          <w:b/>
          <w:sz w:val="20"/>
          <w:szCs w:val="20"/>
          <w:lang w:val="pt-BR"/>
        </w:rPr>
        <w:t>են</w:t>
      </w:r>
      <w:r w:rsidRPr="00242BA4">
        <w:rPr>
          <w:b/>
          <w:sz w:val="20"/>
          <w:szCs w:val="20"/>
          <w:lang w:val="pt-BR"/>
        </w:rPr>
        <w:t xml:space="preserve"> </w:t>
      </w:r>
      <w:r w:rsidRPr="00242BA4">
        <w:rPr>
          <w:rFonts w:ascii="Sylfaen" w:hAnsi="Sylfaen" w:cs="Sylfaen"/>
          <w:b/>
          <w:sz w:val="20"/>
          <w:szCs w:val="20"/>
          <w:lang w:val="pt-BR"/>
        </w:rPr>
        <w:t>դեղորայքի</w:t>
      </w:r>
      <w:r w:rsidRPr="00242BA4">
        <w:rPr>
          <w:b/>
          <w:sz w:val="20"/>
          <w:szCs w:val="20"/>
          <w:lang w:val="pt-BR"/>
        </w:rPr>
        <w:t xml:space="preserve"> </w:t>
      </w:r>
      <w:r w:rsidRPr="00242BA4">
        <w:rPr>
          <w:rFonts w:ascii="Sylfaen" w:hAnsi="Sylfaen" w:cs="Sylfaen"/>
          <w:b/>
          <w:sz w:val="20"/>
          <w:szCs w:val="20"/>
          <w:lang w:val="pt-BR"/>
        </w:rPr>
        <w:t>առավելագույն</w:t>
      </w:r>
      <w:r w:rsidRPr="00242BA4">
        <w:rPr>
          <w:b/>
          <w:sz w:val="20"/>
          <w:szCs w:val="20"/>
          <w:lang w:val="pt-BR"/>
        </w:rPr>
        <w:t xml:space="preserve"> </w:t>
      </w:r>
      <w:r w:rsidRPr="00242BA4">
        <w:rPr>
          <w:rFonts w:ascii="Sylfaen" w:hAnsi="Sylfaen" w:cs="Sylfaen"/>
          <w:b/>
          <w:sz w:val="20"/>
          <w:szCs w:val="20"/>
          <w:lang w:val="pt-BR"/>
        </w:rPr>
        <w:t>չափաքանակները</w:t>
      </w:r>
      <w:r w:rsidRPr="00242BA4">
        <w:rPr>
          <w:b/>
          <w:sz w:val="20"/>
          <w:szCs w:val="20"/>
          <w:lang w:val="pt-BR"/>
        </w:rPr>
        <w:t xml:space="preserve">: </w:t>
      </w:r>
      <w:r w:rsidRPr="00242BA4">
        <w:rPr>
          <w:rFonts w:ascii="Sylfaen" w:hAnsi="Sylfaen" w:cs="Sylfaen"/>
          <w:b/>
          <w:sz w:val="20"/>
          <w:szCs w:val="20"/>
          <w:lang w:val="pt-BR"/>
        </w:rPr>
        <w:t>Պայմանագրի</w:t>
      </w:r>
      <w:r w:rsidRPr="00242BA4">
        <w:rPr>
          <w:b/>
          <w:sz w:val="20"/>
          <w:szCs w:val="20"/>
          <w:lang w:val="pt-BR"/>
        </w:rPr>
        <w:t xml:space="preserve"> </w:t>
      </w:r>
      <w:r w:rsidRPr="00242BA4">
        <w:rPr>
          <w:rFonts w:ascii="Sylfaen" w:hAnsi="Sylfaen" w:cs="Sylfaen"/>
          <w:b/>
          <w:sz w:val="20"/>
          <w:szCs w:val="20"/>
          <w:lang w:val="pt-BR"/>
        </w:rPr>
        <w:t>կատարման</w:t>
      </w:r>
      <w:r w:rsidRPr="00242BA4">
        <w:rPr>
          <w:b/>
          <w:sz w:val="20"/>
          <w:szCs w:val="20"/>
          <w:lang w:val="pt-BR"/>
        </w:rPr>
        <w:t xml:space="preserve"> </w:t>
      </w:r>
      <w:r w:rsidRPr="00242BA4">
        <w:rPr>
          <w:rFonts w:ascii="Sylfaen" w:hAnsi="Sylfaen" w:cs="Sylfaen"/>
          <w:b/>
          <w:sz w:val="20"/>
          <w:szCs w:val="20"/>
          <w:lang w:val="pt-BR"/>
        </w:rPr>
        <w:t>վերջնաժամկետը</w:t>
      </w:r>
      <w:r w:rsidRPr="00242BA4">
        <w:rPr>
          <w:b/>
          <w:sz w:val="20"/>
          <w:szCs w:val="20"/>
          <w:lang w:val="pt-BR"/>
        </w:rPr>
        <w:t xml:space="preserve"> </w:t>
      </w:r>
      <w:r w:rsidRPr="00242BA4">
        <w:rPr>
          <w:rFonts w:ascii="Sylfaen" w:hAnsi="Sylfaen" w:cs="Sylfaen"/>
          <w:b/>
          <w:sz w:val="20"/>
          <w:szCs w:val="20"/>
          <w:lang w:val="pt-BR"/>
        </w:rPr>
        <w:t>լրանալուց</w:t>
      </w:r>
      <w:r w:rsidRPr="00242BA4">
        <w:rPr>
          <w:b/>
          <w:sz w:val="20"/>
          <w:szCs w:val="20"/>
          <w:lang w:val="pt-BR"/>
        </w:rPr>
        <w:t xml:space="preserve"> </w:t>
      </w:r>
      <w:r w:rsidRPr="00242BA4">
        <w:rPr>
          <w:rFonts w:ascii="Sylfaen" w:hAnsi="Sylfaen" w:cs="Sylfaen"/>
          <w:b/>
          <w:sz w:val="20"/>
          <w:szCs w:val="20"/>
          <w:lang w:val="pt-BR"/>
        </w:rPr>
        <w:t>հետո</w:t>
      </w:r>
      <w:r w:rsidRPr="00242BA4">
        <w:rPr>
          <w:b/>
          <w:sz w:val="20"/>
          <w:szCs w:val="20"/>
          <w:lang w:val="pt-BR"/>
        </w:rPr>
        <w:t xml:space="preserve"> </w:t>
      </w:r>
      <w:r w:rsidRPr="00242BA4">
        <w:rPr>
          <w:rFonts w:ascii="Sylfaen" w:hAnsi="Sylfaen" w:cs="Sylfaen"/>
          <w:b/>
          <w:sz w:val="20"/>
          <w:szCs w:val="20"/>
          <w:lang w:val="pt-BR"/>
        </w:rPr>
        <w:t>չիրացված</w:t>
      </w:r>
      <w:r w:rsidRPr="00242BA4">
        <w:rPr>
          <w:b/>
          <w:sz w:val="20"/>
          <w:szCs w:val="20"/>
          <w:lang w:val="pt-BR"/>
        </w:rPr>
        <w:t xml:space="preserve"> </w:t>
      </w:r>
      <w:r w:rsidRPr="00242BA4">
        <w:rPr>
          <w:rFonts w:ascii="Sylfaen" w:hAnsi="Sylfaen" w:cs="Sylfaen"/>
          <w:b/>
          <w:sz w:val="20"/>
          <w:szCs w:val="20"/>
          <w:lang w:val="pt-BR"/>
        </w:rPr>
        <w:t>չափաքանակների</w:t>
      </w:r>
      <w:r w:rsidRPr="00242BA4">
        <w:rPr>
          <w:b/>
          <w:sz w:val="20"/>
          <w:szCs w:val="20"/>
          <w:lang w:val="pt-BR"/>
        </w:rPr>
        <w:t xml:space="preserve"> </w:t>
      </w:r>
      <w:r w:rsidRPr="00242BA4">
        <w:rPr>
          <w:rFonts w:ascii="Sylfaen" w:hAnsi="Sylfaen" w:cs="Sylfaen"/>
          <w:b/>
          <w:sz w:val="20"/>
          <w:szCs w:val="20"/>
          <w:lang w:val="pt-BR"/>
        </w:rPr>
        <w:t>մասով</w:t>
      </w:r>
      <w:r w:rsidRPr="00242BA4">
        <w:rPr>
          <w:b/>
          <w:sz w:val="20"/>
          <w:szCs w:val="20"/>
          <w:lang w:val="pt-BR"/>
        </w:rPr>
        <w:t xml:space="preserve"> </w:t>
      </w:r>
      <w:r w:rsidRPr="00242BA4">
        <w:rPr>
          <w:rFonts w:ascii="Sylfaen" w:hAnsi="Sylfaen" w:cs="Sylfaen"/>
          <w:b/>
          <w:sz w:val="20"/>
          <w:szCs w:val="20"/>
          <w:lang w:val="pt-BR"/>
        </w:rPr>
        <w:t>պայմանագիրը</w:t>
      </w:r>
      <w:r w:rsidRPr="00242BA4">
        <w:rPr>
          <w:b/>
          <w:sz w:val="20"/>
          <w:szCs w:val="20"/>
          <w:lang w:val="pt-BR"/>
        </w:rPr>
        <w:t xml:space="preserve"> </w:t>
      </w:r>
      <w:r w:rsidRPr="00242BA4">
        <w:rPr>
          <w:rFonts w:ascii="Sylfaen" w:hAnsi="Sylfaen" w:cs="Sylfaen"/>
          <w:b/>
          <w:sz w:val="20"/>
          <w:szCs w:val="20"/>
          <w:lang w:val="pt-BR"/>
        </w:rPr>
        <w:t>կլուծարվի</w:t>
      </w:r>
      <w:r w:rsidRPr="00242BA4">
        <w:rPr>
          <w:b/>
          <w:sz w:val="20"/>
          <w:szCs w:val="20"/>
          <w:lang w:val="pt-BR"/>
        </w:rPr>
        <w:t>:</w:t>
      </w:r>
    </w:p>
    <w:p w14:paraId="08890E3A" w14:textId="77777777" w:rsidR="00B54C24" w:rsidRPr="00242BA4" w:rsidRDefault="00B54C24" w:rsidP="00B54C24">
      <w:pPr>
        <w:pStyle w:val="23"/>
        <w:spacing w:line="240" w:lineRule="auto"/>
        <w:ind w:firstLine="0"/>
        <w:rPr>
          <w:rFonts w:ascii="Sylfaen" w:hAnsi="Sylfaen"/>
          <w:i/>
        </w:rPr>
      </w:pPr>
      <w:r w:rsidRPr="00242BA4">
        <w:rPr>
          <w:rFonts w:ascii="Sylfaen" w:hAnsi="Sylfaen" w:cs="Sylfaen"/>
          <w:i/>
          <w:lang w:val="es-ES"/>
        </w:rPr>
        <w:t>Սույն</w:t>
      </w:r>
      <w:r w:rsidRPr="00242BA4">
        <w:rPr>
          <w:rFonts w:ascii="Sylfaen" w:hAnsi="Sylfaen" w:cs="Times Armenian"/>
          <w:i/>
        </w:rPr>
        <w:t xml:space="preserve"> </w:t>
      </w:r>
      <w:r w:rsidRPr="00242BA4">
        <w:rPr>
          <w:rFonts w:ascii="Sylfaen" w:hAnsi="Sylfaen" w:cs="Sylfaen"/>
          <w:i/>
          <w:lang w:val="es-ES"/>
        </w:rPr>
        <w:t>հրավերով</w:t>
      </w:r>
      <w:r w:rsidRPr="00242BA4">
        <w:rPr>
          <w:rFonts w:ascii="Sylfaen" w:hAnsi="Sylfaen" w:cs="Times Armenian"/>
          <w:i/>
        </w:rPr>
        <w:t xml:space="preserve"> </w:t>
      </w:r>
      <w:r w:rsidRPr="00242BA4">
        <w:rPr>
          <w:rFonts w:ascii="Sylfaen" w:hAnsi="Sylfaen" w:cs="Sylfaen"/>
          <w:i/>
          <w:lang w:val="es-ES"/>
        </w:rPr>
        <w:t>նախատեսված</w:t>
      </w:r>
      <w:r w:rsidRPr="00242BA4">
        <w:rPr>
          <w:rFonts w:ascii="Sylfaen" w:hAnsi="Sylfaen" w:cs="Times Armenian"/>
          <w:i/>
        </w:rPr>
        <w:t xml:space="preserve"> </w:t>
      </w:r>
      <w:r w:rsidRPr="00242BA4">
        <w:rPr>
          <w:rFonts w:ascii="Sylfaen" w:hAnsi="Sylfaen" w:cs="Times Armenian"/>
          <w:i/>
          <w:lang w:val="es-ES"/>
        </w:rPr>
        <w:t>ապրանքների մատակարարման</w:t>
      </w:r>
      <w:r w:rsidRPr="00242BA4">
        <w:rPr>
          <w:rFonts w:ascii="Sylfaen" w:hAnsi="Sylfaen" w:cs="Times Armenian"/>
          <w:i/>
        </w:rPr>
        <w:t xml:space="preserve"> </w:t>
      </w:r>
      <w:r w:rsidRPr="00242BA4">
        <w:rPr>
          <w:rFonts w:ascii="Sylfaen" w:hAnsi="Sylfaen" w:cs="Sylfaen"/>
          <w:i/>
          <w:lang w:val="es-ES"/>
        </w:rPr>
        <w:t>համար</w:t>
      </w:r>
      <w:r w:rsidRPr="00242BA4">
        <w:rPr>
          <w:rFonts w:ascii="Sylfaen" w:hAnsi="Sylfaen" w:cs="Times Armenian"/>
          <w:i/>
        </w:rPr>
        <w:t xml:space="preserve"> </w:t>
      </w:r>
      <w:r w:rsidRPr="00242BA4">
        <w:rPr>
          <w:rFonts w:ascii="Sylfaen" w:hAnsi="Sylfaen" w:cs="Sylfaen"/>
          <w:i/>
          <w:lang w:val="es-ES"/>
        </w:rPr>
        <w:t>պահանջվում</w:t>
      </w:r>
      <w:r w:rsidRPr="00242BA4">
        <w:rPr>
          <w:rFonts w:ascii="Sylfaen" w:hAnsi="Sylfaen" w:cs="Times Armenian"/>
          <w:i/>
        </w:rPr>
        <w:t xml:space="preserve"> </w:t>
      </w:r>
      <w:r w:rsidRPr="00242BA4">
        <w:rPr>
          <w:rFonts w:ascii="Sylfaen" w:hAnsi="Sylfaen" w:cs="Sylfaen"/>
          <w:i/>
          <w:lang w:val="es-ES"/>
        </w:rPr>
        <w:t>են</w:t>
      </w:r>
      <w:r w:rsidRPr="00242BA4">
        <w:rPr>
          <w:rFonts w:ascii="Sylfaen" w:hAnsi="Sylfaen" w:cs="Times Armenian"/>
          <w:i/>
        </w:rPr>
        <w:t xml:space="preserve"> </w:t>
      </w:r>
      <w:r w:rsidRPr="00242BA4">
        <w:rPr>
          <w:rFonts w:ascii="Sylfaen" w:hAnsi="Sylfaen" w:cs="Sylfaen"/>
          <w:i/>
          <w:lang w:val="es-ES"/>
        </w:rPr>
        <w:t>հետևյալ</w:t>
      </w:r>
      <w:r w:rsidRPr="00242BA4">
        <w:rPr>
          <w:rFonts w:ascii="Sylfaen" w:hAnsi="Sylfaen" w:cs="Times Armenian"/>
          <w:i/>
        </w:rPr>
        <w:t xml:space="preserve"> </w:t>
      </w:r>
      <w:r w:rsidRPr="00242BA4">
        <w:rPr>
          <w:rFonts w:ascii="Sylfaen" w:hAnsi="Sylfaen" w:cs="Sylfaen"/>
          <w:i/>
          <w:lang w:val="es-ES"/>
        </w:rPr>
        <w:t>լիցենզիանները</w:t>
      </w:r>
      <w:r w:rsidRPr="00242BA4">
        <w:rPr>
          <w:rStyle w:val="af6"/>
          <w:rFonts w:ascii="Sylfaen" w:hAnsi="Sylfaen" w:cs="Sylfaen"/>
          <w:i/>
          <w:lang w:val="es-ES"/>
        </w:rPr>
        <w:footnoteReference w:id="14"/>
      </w:r>
      <w:r w:rsidRPr="00242BA4">
        <w:rPr>
          <w:rFonts w:ascii="Sylfaen" w:hAnsi="Sylfaen" w:cs="Sylfaen"/>
          <w:i/>
        </w:rPr>
        <w:t>.</w:t>
      </w:r>
    </w:p>
    <w:p w14:paraId="0CF38005" w14:textId="77777777" w:rsidR="00B54C24" w:rsidRPr="00242BA4" w:rsidRDefault="00B54C24" w:rsidP="00B54C24">
      <w:pPr>
        <w:pStyle w:val="a3"/>
        <w:ind w:firstLine="567"/>
        <w:rPr>
          <w:rFonts w:ascii="Sylfaen" w:hAnsi="Sylfaen"/>
          <w:i w:val="0"/>
          <w:lang w:val="af-ZA"/>
        </w:rPr>
      </w:pPr>
      <w:r w:rsidRPr="00242BA4">
        <w:rPr>
          <w:rFonts w:ascii="Sylfaen" w:hAnsi="Sylfaen" w:cs="Sylfaen"/>
          <w:i w:val="0"/>
          <w:lang w:val="es-ES"/>
        </w:rPr>
        <w:t>ըստ</w:t>
      </w:r>
      <w:r w:rsidRPr="00242BA4">
        <w:rPr>
          <w:rFonts w:ascii="Sylfaen" w:hAnsi="Sylfaen" w:cs="Times Armenian"/>
          <w:i w:val="0"/>
          <w:lang w:val="af-ZA"/>
        </w:rPr>
        <w:t xml:space="preserve"> </w:t>
      </w:r>
      <w:r w:rsidRPr="00242BA4">
        <w:rPr>
          <w:rFonts w:ascii="Sylfaen" w:hAnsi="Sylfaen" w:cs="Sylfaen"/>
          <w:i w:val="0"/>
          <w:lang w:val="af-ZA"/>
        </w:rPr>
        <w:t>«</w:t>
      </w:r>
      <w:r w:rsidRPr="00242BA4">
        <w:rPr>
          <w:rFonts w:ascii="Sylfaen" w:hAnsi="Sylfaen" w:cs="Sylfaen"/>
          <w:i w:val="0"/>
          <w:vertAlign w:val="subscript"/>
          <w:lang w:val="es-ES"/>
        </w:rPr>
        <w:t>Լիցենզավորման</w:t>
      </w:r>
      <w:r w:rsidRPr="00242BA4">
        <w:rPr>
          <w:rFonts w:ascii="Sylfaen" w:hAnsi="Sylfaen" w:cs="Times Armenian"/>
          <w:i w:val="0"/>
          <w:vertAlign w:val="subscript"/>
          <w:lang w:val="af-ZA"/>
        </w:rPr>
        <w:t xml:space="preserve"> </w:t>
      </w:r>
      <w:r w:rsidRPr="00242BA4">
        <w:rPr>
          <w:rFonts w:ascii="Sylfaen" w:hAnsi="Sylfaen" w:cs="Sylfaen"/>
          <w:i w:val="0"/>
          <w:vertAlign w:val="subscript"/>
          <w:lang w:val="es-ES"/>
        </w:rPr>
        <w:t>ոլորտը</w:t>
      </w:r>
      <w:r w:rsidRPr="00242BA4">
        <w:rPr>
          <w:rFonts w:ascii="Sylfaen" w:hAnsi="Sylfaen" w:cs="Sylfaen"/>
          <w:i w:val="0"/>
          <w:lang w:val="af-ZA"/>
        </w:rPr>
        <w:t>»</w:t>
      </w:r>
      <w:r w:rsidRPr="00242BA4">
        <w:rPr>
          <w:rFonts w:ascii="Sylfaen" w:hAnsi="Sylfaen" w:cs="Times Armenian"/>
          <w:i w:val="0"/>
          <w:lang w:val="af-ZA"/>
        </w:rPr>
        <w:t xml:space="preserve"> </w:t>
      </w:r>
      <w:r w:rsidRPr="00242BA4">
        <w:rPr>
          <w:rFonts w:ascii="Sylfaen" w:hAnsi="Sylfaen" w:cs="Sylfaen"/>
          <w:i w:val="0"/>
          <w:lang w:val="es-ES"/>
        </w:rPr>
        <w:t>հետևյալ</w:t>
      </w:r>
      <w:r w:rsidRPr="00242BA4">
        <w:rPr>
          <w:rFonts w:ascii="Sylfaen" w:hAnsi="Sylfaen" w:cs="Times Armenian"/>
          <w:i w:val="0"/>
          <w:lang w:val="af-ZA"/>
        </w:rPr>
        <w:t xml:space="preserve"> </w:t>
      </w:r>
      <w:r w:rsidRPr="00242BA4">
        <w:rPr>
          <w:rFonts w:ascii="Sylfaen" w:hAnsi="Sylfaen" w:cs="Sylfaen"/>
          <w:i w:val="0"/>
          <w:lang w:val="es-ES"/>
        </w:rPr>
        <w:t>ոլորտների</w:t>
      </w:r>
      <w:r w:rsidRPr="00242BA4">
        <w:rPr>
          <w:rFonts w:ascii="Sylfaen" w:hAnsi="Sylfaen" w:cs="Times Armenian"/>
          <w:i w:val="0"/>
          <w:lang w:val="af-ZA"/>
        </w:rPr>
        <w:t>`</w:t>
      </w:r>
      <w:r w:rsidRPr="00242BA4">
        <w:rPr>
          <w:rFonts w:ascii="Sylfaen" w:hAnsi="Sylfaen"/>
          <w:i w:val="0"/>
          <w:lang w:val="af-ZA"/>
        </w:rPr>
        <w:t xml:space="preserve"> </w:t>
      </w:r>
    </w:p>
    <w:p w14:paraId="7482F516" w14:textId="77777777" w:rsidR="00B54C24" w:rsidRPr="00242BA4" w:rsidRDefault="00B54C24" w:rsidP="00B54C24">
      <w:pPr>
        <w:tabs>
          <w:tab w:val="left" w:pos="2295"/>
        </w:tabs>
        <w:ind w:firstLine="567"/>
        <w:rPr>
          <w:rFonts w:ascii="Sylfaen" w:hAnsi="Sylfaen" w:cs="Sylfaen"/>
          <w:i/>
          <w:sz w:val="20"/>
          <w:lang w:val="es-ES"/>
        </w:rPr>
      </w:pPr>
      <w:r w:rsidRPr="00242BA4">
        <w:rPr>
          <w:rFonts w:ascii="Sylfaen" w:hAnsi="Sylfaen" w:cs="Sylfaen"/>
          <w:i/>
          <w:sz w:val="20"/>
          <w:lang w:val="es-ES"/>
        </w:rPr>
        <w:tab/>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B54C24" w:rsidRPr="0008230F" w14:paraId="44CCD8AC" w14:textId="77777777" w:rsidTr="00C07E25">
        <w:tc>
          <w:tcPr>
            <w:tcW w:w="1611" w:type="dxa"/>
          </w:tcPr>
          <w:p w14:paraId="5F0152D0" w14:textId="77777777" w:rsidR="00B54C24" w:rsidRPr="00242BA4" w:rsidRDefault="00B54C24" w:rsidP="00C07E25">
            <w:pPr>
              <w:tabs>
                <w:tab w:val="left" w:pos="1134"/>
              </w:tabs>
              <w:jc w:val="center"/>
              <w:rPr>
                <w:rFonts w:ascii="Sylfaen" w:hAnsi="Sylfaen"/>
                <w:b/>
                <w:i/>
                <w:sz w:val="20"/>
                <w:szCs w:val="20"/>
                <w:lang w:val="es-ES"/>
              </w:rPr>
            </w:pPr>
            <w:r w:rsidRPr="00242BA4">
              <w:rPr>
                <w:rFonts w:ascii="Sylfaen" w:hAnsi="Sylfaen" w:cs="Sylfaen"/>
                <w:b/>
                <w:bCs/>
                <w:i/>
                <w:iCs/>
                <w:sz w:val="20"/>
                <w:szCs w:val="20"/>
                <w:lang w:val="es-ES"/>
              </w:rPr>
              <w:t>Չափաբաժինների</w:t>
            </w:r>
            <w:r w:rsidRPr="00242BA4">
              <w:rPr>
                <w:rFonts w:ascii="Sylfaen" w:hAnsi="Sylfaen" w:cs="Times Armenian"/>
                <w:b/>
                <w:bCs/>
                <w:i/>
                <w:iCs/>
                <w:sz w:val="20"/>
                <w:szCs w:val="20"/>
                <w:lang w:val="es-ES"/>
              </w:rPr>
              <w:t xml:space="preserve"> </w:t>
            </w:r>
            <w:r w:rsidRPr="00242BA4">
              <w:rPr>
                <w:rFonts w:ascii="Sylfaen" w:hAnsi="Sylfaen" w:cs="Sylfaen"/>
                <w:b/>
                <w:bCs/>
                <w:i/>
                <w:iCs/>
                <w:sz w:val="20"/>
                <w:szCs w:val="20"/>
                <w:lang w:val="es-ES"/>
              </w:rPr>
              <w:t>համարները</w:t>
            </w:r>
          </w:p>
        </w:tc>
        <w:tc>
          <w:tcPr>
            <w:tcW w:w="5193" w:type="dxa"/>
            <w:vAlign w:val="center"/>
          </w:tcPr>
          <w:p w14:paraId="50D2DF49" w14:textId="77777777" w:rsidR="00B54C24" w:rsidRPr="00242BA4" w:rsidRDefault="00B54C24" w:rsidP="00C07E25">
            <w:pPr>
              <w:spacing w:line="360" w:lineRule="auto"/>
              <w:jc w:val="center"/>
              <w:rPr>
                <w:rFonts w:ascii="Sylfaen" w:hAnsi="Sylfaen"/>
                <w:b/>
                <w:bCs/>
                <w:i/>
                <w:iCs/>
                <w:sz w:val="20"/>
                <w:szCs w:val="20"/>
                <w:lang w:val="es-ES"/>
              </w:rPr>
            </w:pPr>
            <w:r w:rsidRPr="00242BA4">
              <w:rPr>
                <w:rFonts w:ascii="Sylfaen" w:hAnsi="Sylfaen" w:cs="Sylfaen"/>
                <w:b/>
                <w:i/>
                <w:sz w:val="20"/>
                <w:szCs w:val="20"/>
                <w:lang w:val="es-ES"/>
              </w:rPr>
              <w:t>Պահանջվող</w:t>
            </w:r>
            <w:r w:rsidRPr="00242BA4">
              <w:rPr>
                <w:rFonts w:ascii="Sylfaen" w:hAnsi="Sylfaen" w:cs="Times Armenian"/>
                <w:b/>
                <w:i/>
                <w:sz w:val="20"/>
                <w:szCs w:val="20"/>
                <w:lang w:val="es-ES"/>
              </w:rPr>
              <w:t xml:space="preserve"> </w:t>
            </w:r>
            <w:r w:rsidRPr="00242BA4">
              <w:rPr>
                <w:rFonts w:ascii="Sylfaen" w:hAnsi="Sylfaen" w:cs="Sylfaen"/>
                <w:b/>
                <w:i/>
                <w:sz w:val="20"/>
                <w:szCs w:val="20"/>
                <w:lang w:val="es-ES"/>
              </w:rPr>
              <w:t>լիցենզիայի</w:t>
            </w:r>
            <w:r w:rsidRPr="00242BA4">
              <w:rPr>
                <w:rFonts w:ascii="Sylfaen" w:hAnsi="Sylfaen" w:cs="Times Armenian"/>
                <w:b/>
                <w:i/>
                <w:sz w:val="20"/>
                <w:szCs w:val="20"/>
                <w:lang w:val="es-ES"/>
              </w:rPr>
              <w:t>(</w:t>
            </w:r>
            <w:r w:rsidRPr="00242BA4">
              <w:rPr>
                <w:rFonts w:ascii="Sylfaen" w:hAnsi="Sylfaen" w:cs="Sylfaen"/>
                <w:b/>
                <w:i/>
                <w:sz w:val="20"/>
                <w:szCs w:val="20"/>
                <w:lang w:val="es-ES"/>
              </w:rPr>
              <w:t>ների</w:t>
            </w:r>
            <w:r w:rsidRPr="00242BA4">
              <w:rPr>
                <w:rFonts w:ascii="Sylfaen" w:hAnsi="Sylfaen" w:cs="Times Armenian"/>
                <w:b/>
                <w:i/>
                <w:sz w:val="20"/>
                <w:szCs w:val="20"/>
                <w:lang w:val="es-ES"/>
              </w:rPr>
              <w:t xml:space="preserve">) </w:t>
            </w:r>
            <w:r w:rsidRPr="00242BA4">
              <w:rPr>
                <w:rFonts w:ascii="Sylfaen" w:hAnsi="Sylfaen" w:cs="Sylfaen"/>
                <w:b/>
                <w:i/>
                <w:sz w:val="20"/>
                <w:szCs w:val="20"/>
                <w:lang w:val="es-ES"/>
              </w:rPr>
              <w:t>տեսակը</w:t>
            </w:r>
            <w:r w:rsidRPr="00242BA4">
              <w:rPr>
                <w:rFonts w:ascii="Sylfaen" w:hAnsi="Sylfaen" w:cs="Times Armenian"/>
                <w:b/>
                <w:i/>
                <w:sz w:val="20"/>
                <w:szCs w:val="20"/>
                <w:lang w:val="es-ES"/>
              </w:rPr>
              <w:t>(</w:t>
            </w:r>
            <w:r w:rsidRPr="00242BA4">
              <w:rPr>
                <w:rFonts w:ascii="Sylfaen" w:hAnsi="Sylfaen" w:cs="Sylfaen"/>
                <w:b/>
                <w:i/>
                <w:sz w:val="20"/>
                <w:szCs w:val="20"/>
                <w:lang w:val="es-ES"/>
              </w:rPr>
              <w:t>ները</w:t>
            </w:r>
            <w:r w:rsidRPr="00242BA4">
              <w:rPr>
                <w:rFonts w:ascii="Sylfaen" w:hAnsi="Sylfaen" w:cs="Times Armenian"/>
                <w:b/>
                <w:i/>
                <w:sz w:val="20"/>
                <w:szCs w:val="20"/>
                <w:lang w:val="es-ES"/>
              </w:rPr>
              <w:t>).</w:t>
            </w:r>
          </w:p>
        </w:tc>
      </w:tr>
      <w:tr w:rsidR="00B54C24" w:rsidRPr="00242BA4" w14:paraId="33746D04" w14:textId="77777777" w:rsidTr="00C07E25">
        <w:tc>
          <w:tcPr>
            <w:tcW w:w="1611" w:type="dxa"/>
            <w:shd w:val="clear" w:color="auto" w:fill="999999"/>
          </w:tcPr>
          <w:p w14:paraId="01A12092" w14:textId="77777777" w:rsidR="00B54C24" w:rsidRPr="00242BA4" w:rsidRDefault="00B54C24" w:rsidP="00C07E25">
            <w:pPr>
              <w:tabs>
                <w:tab w:val="left" w:pos="1134"/>
              </w:tabs>
              <w:jc w:val="center"/>
              <w:rPr>
                <w:rFonts w:ascii="Sylfaen" w:hAnsi="Sylfaen"/>
                <w:b/>
                <w:i/>
                <w:sz w:val="20"/>
                <w:szCs w:val="20"/>
                <w:lang w:val="es-ES"/>
              </w:rPr>
            </w:pPr>
            <w:r w:rsidRPr="00242BA4">
              <w:rPr>
                <w:rFonts w:ascii="Sylfaen" w:hAnsi="Sylfaen"/>
                <w:b/>
                <w:i/>
                <w:sz w:val="20"/>
                <w:szCs w:val="20"/>
                <w:lang w:val="es-ES"/>
              </w:rPr>
              <w:t>1</w:t>
            </w:r>
          </w:p>
        </w:tc>
        <w:tc>
          <w:tcPr>
            <w:tcW w:w="5193" w:type="dxa"/>
            <w:shd w:val="clear" w:color="auto" w:fill="999999"/>
          </w:tcPr>
          <w:p w14:paraId="1D6B2B9A" w14:textId="77777777" w:rsidR="00B54C24" w:rsidRPr="00242BA4" w:rsidRDefault="00B54C24" w:rsidP="00C07E25">
            <w:pPr>
              <w:tabs>
                <w:tab w:val="left" w:pos="1134"/>
              </w:tabs>
              <w:jc w:val="center"/>
              <w:rPr>
                <w:rFonts w:ascii="Sylfaen" w:hAnsi="Sylfaen"/>
                <w:b/>
                <w:i/>
                <w:sz w:val="20"/>
                <w:szCs w:val="20"/>
                <w:lang w:val="es-ES"/>
              </w:rPr>
            </w:pPr>
            <w:r w:rsidRPr="00242BA4">
              <w:rPr>
                <w:rFonts w:ascii="Sylfaen" w:hAnsi="Sylfaen"/>
                <w:b/>
                <w:i/>
                <w:sz w:val="20"/>
                <w:szCs w:val="20"/>
                <w:lang w:val="es-ES"/>
              </w:rPr>
              <w:t>2</w:t>
            </w:r>
          </w:p>
        </w:tc>
      </w:tr>
      <w:tr w:rsidR="00B54C24" w:rsidRPr="00C62A46" w14:paraId="54CDC028" w14:textId="77777777" w:rsidTr="00C07E25">
        <w:tc>
          <w:tcPr>
            <w:tcW w:w="1611" w:type="dxa"/>
            <w:vAlign w:val="center"/>
          </w:tcPr>
          <w:p w14:paraId="615639E5" w14:textId="5F5A213E" w:rsidR="009F1CDB" w:rsidRPr="009F1CDB" w:rsidRDefault="009F1CDB" w:rsidP="009F1CDB">
            <w:pPr>
              <w:jc w:val="center"/>
              <w:rPr>
                <w:rFonts w:ascii="Sylfaen" w:hAnsi="Sylfaen"/>
                <w:sz w:val="20"/>
                <w:szCs w:val="20"/>
                <w:lang w:val="ru-RU"/>
              </w:rPr>
            </w:pPr>
            <w:r>
              <w:rPr>
                <w:rFonts w:ascii="Sylfaen" w:hAnsi="Sylfaen"/>
                <w:sz w:val="20"/>
                <w:szCs w:val="20"/>
                <w:lang w:val="hy-AM"/>
              </w:rPr>
              <w:t>1-</w:t>
            </w:r>
            <w:r w:rsidR="001558C8">
              <w:rPr>
                <w:rFonts w:ascii="Sylfaen" w:hAnsi="Sylfaen"/>
                <w:sz w:val="20"/>
                <w:szCs w:val="20"/>
                <w:lang w:val="ru-RU"/>
              </w:rPr>
              <w:t>69</w:t>
            </w:r>
          </w:p>
          <w:p w14:paraId="1A6C913F" w14:textId="1A026B61" w:rsidR="00B54C24" w:rsidRPr="00601A8B" w:rsidRDefault="00B54C24" w:rsidP="00C07E25">
            <w:pPr>
              <w:jc w:val="center"/>
              <w:rPr>
                <w:rFonts w:ascii="Sylfaen" w:hAnsi="Sylfaen"/>
                <w:sz w:val="20"/>
                <w:szCs w:val="20"/>
                <w:lang w:val="hy-AM"/>
              </w:rPr>
            </w:pPr>
          </w:p>
        </w:tc>
        <w:tc>
          <w:tcPr>
            <w:tcW w:w="5193" w:type="dxa"/>
            <w:vAlign w:val="center"/>
          </w:tcPr>
          <w:p w14:paraId="520CEC30" w14:textId="77777777" w:rsidR="00B54C24" w:rsidRPr="00C62A46" w:rsidRDefault="00B54C24" w:rsidP="00C07E25">
            <w:pPr>
              <w:spacing w:line="360" w:lineRule="auto"/>
              <w:rPr>
                <w:rFonts w:ascii="Sylfaen" w:hAnsi="Sylfaen" w:cs="Sylfaen"/>
                <w:sz w:val="20"/>
                <w:szCs w:val="20"/>
                <w:lang w:val="hy-AM"/>
              </w:rPr>
            </w:pPr>
            <w:r w:rsidRPr="00242BA4">
              <w:rPr>
                <w:rFonts w:ascii="Sylfaen" w:hAnsi="Sylfaen" w:cs="Sylfaen"/>
                <w:sz w:val="20"/>
                <w:szCs w:val="20"/>
                <w:lang w:val="af-ZA"/>
              </w:rPr>
              <w:t>«</w:t>
            </w:r>
            <w:r w:rsidRPr="00242BA4">
              <w:rPr>
                <w:rFonts w:ascii="Sylfaen" w:hAnsi="Sylfaen" w:cs="Sylfaen"/>
                <w:sz w:val="20"/>
                <w:szCs w:val="20"/>
                <w:lang w:val="es-ES"/>
              </w:rPr>
              <w:t>դեղատնային գործունեություն</w:t>
            </w:r>
            <w:r w:rsidRPr="00242BA4">
              <w:rPr>
                <w:rFonts w:ascii="Sylfaen" w:hAnsi="Sylfaen" w:cs="Sylfaen"/>
                <w:sz w:val="20"/>
                <w:szCs w:val="20"/>
                <w:lang w:val="hy-AM"/>
              </w:rPr>
              <w:t>»</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3"/>
        <w:spacing w:line="240" w:lineRule="auto"/>
        <w:ind w:firstLine="567"/>
        <w:jc w:val="left"/>
        <w:rPr>
          <w:rFonts w:ascii="GHEA Grapalat" w:hAnsi="GHEA Grapalat"/>
          <w:b/>
          <w:lang w:val="en-US"/>
        </w:rPr>
      </w:pPr>
    </w:p>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77777777"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lastRenderedPageBreak/>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08230F"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A71D81" w14:paraId="140D6FE5" w14:textId="77777777" w:rsidTr="00E22E51">
        <w:trPr>
          <w:trHeight w:val="1538"/>
        </w:trPr>
        <w:tc>
          <w:tcPr>
            <w:tcW w:w="1980" w:type="dxa"/>
          </w:tcPr>
          <w:p w14:paraId="3C77A349" w14:textId="77777777" w:rsidR="00071D1C" w:rsidRPr="00A71D81" w:rsidRDefault="00071D1C" w:rsidP="00EF3662">
            <w:pPr>
              <w:jc w:val="center"/>
              <w:rPr>
                <w:rFonts w:ascii="GHEA Grapalat" w:hAnsi="GHEA Grapalat"/>
                <w:sz w:val="20"/>
                <w:lang w:val="es-ES"/>
              </w:rPr>
            </w:pPr>
          </w:p>
        </w:tc>
        <w:tc>
          <w:tcPr>
            <w:tcW w:w="2700" w:type="dxa"/>
          </w:tcPr>
          <w:p w14:paraId="54BFF871" w14:textId="77777777" w:rsidR="00071D1C" w:rsidRPr="00A71D81" w:rsidRDefault="00071D1C" w:rsidP="00EF3662">
            <w:pPr>
              <w:jc w:val="center"/>
              <w:rPr>
                <w:rFonts w:ascii="GHEA Grapalat" w:hAnsi="GHEA Grapalat"/>
                <w:sz w:val="20"/>
                <w:lang w:val="es-ES"/>
              </w:rPr>
            </w:pPr>
          </w:p>
        </w:tc>
        <w:tc>
          <w:tcPr>
            <w:tcW w:w="2520" w:type="dxa"/>
          </w:tcPr>
          <w:p w14:paraId="63AAE77B" w14:textId="77777777" w:rsidR="00071D1C" w:rsidRPr="00A71D81" w:rsidRDefault="00071D1C" w:rsidP="00EF3662">
            <w:pPr>
              <w:jc w:val="center"/>
              <w:rPr>
                <w:rFonts w:ascii="GHEA Grapalat" w:hAnsi="GHEA Grapalat"/>
                <w:sz w:val="20"/>
                <w:lang w:val="es-ES"/>
              </w:rPr>
            </w:pP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77777777" w:rsidR="00071D1C" w:rsidRPr="00A71D81" w:rsidRDefault="00071D1C" w:rsidP="00EF3662">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8230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516BB" w14:textId="77777777" w:rsidR="00B825D6" w:rsidRDefault="00B825D6">
      <w:r>
        <w:separator/>
      </w:r>
    </w:p>
  </w:endnote>
  <w:endnote w:type="continuationSeparator" w:id="0">
    <w:p w14:paraId="681255A8" w14:textId="77777777" w:rsidR="00B825D6" w:rsidRDefault="00B82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72F4C" w14:textId="77777777" w:rsidR="00B825D6" w:rsidRDefault="00B825D6">
      <w:r>
        <w:separator/>
      </w:r>
    </w:p>
  </w:footnote>
  <w:footnote w:type="continuationSeparator" w:id="0">
    <w:p w14:paraId="729325AB" w14:textId="77777777" w:rsidR="00B825D6" w:rsidRDefault="00B825D6">
      <w:r>
        <w:continuationSeparator/>
      </w:r>
    </w:p>
  </w:footnote>
  <w:footnote w:id="1">
    <w:p w14:paraId="435B02AC" w14:textId="77777777" w:rsidR="00501129" w:rsidRPr="006265F4" w:rsidRDefault="00501129">
      <w:pPr>
        <w:pStyle w:val="af2"/>
      </w:pPr>
      <w:r w:rsidRPr="006265F4">
        <w:rPr>
          <w:rStyle w:val="af6"/>
          <w:color w:val="FFFFFF"/>
        </w:rPr>
        <w:footnoteRef/>
      </w:r>
      <w:r w:rsidRPr="006265F4">
        <w:t xml:space="preserve"> </w:t>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2">
    <w:p w14:paraId="7E21AE53" w14:textId="77777777" w:rsidR="00501129" w:rsidRPr="006265F4" w:rsidRDefault="00501129"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714A4987" w14:textId="64AD5E67" w:rsidR="00501129" w:rsidRPr="000B7538" w:rsidRDefault="00501129"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501129" w:rsidRPr="000B7538" w:rsidRDefault="00501129"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14:paraId="25BE92AC" w14:textId="77777777" w:rsidR="00501129" w:rsidRPr="005F1C06" w:rsidRDefault="00501129"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501129" w:rsidRPr="008C7473" w:rsidRDefault="00501129"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501129" w:rsidRPr="008C7473" w:rsidRDefault="00501129" w:rsidP="005F1C06">
      <w:pPr>
        <w:pStyle w:val="31"/>
        <w:spacing w:line="240" w:lineRule="auto"/>
        <w:ind w:left="142" w:firstLine="0"/>
        <w:rPr>
          <w:rFonts w:ascii="GHEA Grapalat" w:hAnsi="GHEA Grapalat"/>
          <w:i/>
          <w:lang w:val="af-ZA" w:eastAsia="ru-RU"/>
        </w:rPr>
      </w:pPr>
    </w:p>
    <w:p w14:paraId="6F719993" w14:textId="77777777" w:rsidR="00501129" w:rsidRPr="008C7473" w:rsidRDefault="00501129"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501129" w:rsidRPr="008C7473" w:rsidRDefault="00501129" w:rsidP="005F1C06">
      <w:pPr>
        <w:pStyle w:val="af2"/>
        <w:jc w:val="both"/>
        <w:rPr>
          <w:rFonts w:ascii="GHEA Grapalat" w:hAnsi="GHEA Grapalat"/>
          <w:i/>
          <w:lang w:val="af-ZA"/>
        </w:rPr>
      </w:pPr>
    </w:p>
    <w:p w14:paraId="2FE82E3A" w14:textId="77777777" w:rsidR="00501129" w:rsidRPr="008C7473" w:rsidRDefault="00501129"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501129" w:rsidRPr="00BF58CA" w:rsidRDefault="00501129" w:rsidP="005F1C06">
      <w:pPr>
        <w:pStyle w:val="af2"/>
        <w:jc w:val="both"/>
        <w:rPr>
          <w:rFonts w:ascii="GHEA Grapalat" w:hAnsi="GHEA Grapalat"/>
          <w:i/>
          <w:sz w:val="16"/>
          <w:szCs w:val="16"/>
          <w:lang w:val="hy-AM"/>
        </w:rPr>
      </w:pPr>
    </w:p>
    <w:p w14:paraId="7DCC7BCC" w14:textId="77777777" w:rsidR="00501129" w:rsidRPr="00B20703" w:rsidDel="006C3873" w:rsidRDefault="00501129" w:rsidP="00CE3A99">
      <w:pPr>
        <w:jc w:val="both"/>
        <w:rPr>
          <w:del w:id="6" w:author="User" w:date="2019-05-26T09:52:00Z"/>
          <w:rFonts w:ascii="GHEA Grapalat" w:hAnsi="GHEA Grapalat" w:cs="Sylfaen"/>
          <w:sz w:val="20"/>
          <w:lang w:val="hy-AM"/>
        </w:rPr>
      </w:pPr>
    </w:p>
  </w:footnote>
  <w:footnote w:id="5">
    <w:p w14:paraId="28B63088" w14:textId="77777777" w:rsidR="00501129" w:rsidRPr="006265F4" w:rsidRDefault="00501129"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501129" w:rsidRPr="006265F4" w:rsidRDefault="0050112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501129" w:rsidRPr="006265F4" w:rsidDel="00856FDE" w:rsidRDefault="00501129" w:rsidP="00B2572B">
      <w:pPr>
        <w:pStyle w:val="af2"/>
        <w:rPr>
          <w:del w:id="9" w:author="User" w:date="2019-05-26T09:57:00Z"/>
          <w:i/>
          <w:lang w:val="af-ZA"/>
        </w:rPr>
      </w:pPr>
    </w:p>
  </w:footnote>
  <w:footnote w:id="6">
    <w:p w14:paraId="25333EC9" w14:textId="77777777" w:rsidR="00501129" w:rsidRPr="00C65A05" w:rsidRDefault="00501129"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501129" w:rsidRPr="00C65A05" w:rsidRDefault="00501129"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14:paraId="24204C2D" w14:textId="77777777" w:rsidR="00501129" w:rsidRPr="006265F4" w:rsidDel="007942E8" w:rsidRDefault="00501129" w:rsidP="00071D1C">
      <w:pPr>
        <w:pStyle w:val="af2"/>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61729C7" w14:textId="77777777" w:rsidR="00501129" w:rsidRPr="006265F4" w:rsidDel="007942E8" w:rsidRDefault="00501129" w:rsidP="00071D1C">
      <w:pPr>
        <w:pStyle w:val="af2"/>
        <w:rPr>
          <w:del w:id="11"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9">
    <w:p w14:paraId="41AA5916" w14:textId="77777777" w:rsidR="00501129" w:rsidRPr="006265F4" w:rsidRDefault="00501129"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501129" w:rsidRPr="006265F4" w:rsidDel="007942E8" w:rsidRDefault="00501129" w:rsidP="009123CA">
      <w:pPr>
        <w:pStyle w:val="af2"/>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0">
    <w:p w14:paraId="0E87345B" w14:textId="77777777" w:rsidR="00501129" w:rsidRPr="006265F4" w:rsidDel="007942E8" w:rsidRDefault="00501129" w:rsidP="00071D1C">
      <w:pPr>
        <w:pStyle w:val="af2"/>
        <w:jc w:val="both"/>
        <w:rPr>
          <w:del w:id="13"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14:paraId="73F04998" w14:textId="77777777" w:rsidR="00501129" w:rsidRPr="006265F4" w:rsidDel="002877FC" w:rsidRDefault="00501129" w:rsidP="00071D1C">
      <w:pPr>
        <w:pStyle w:val="af2"/>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64443172" w14:textId="77777777" w:rsidR="00501129" w:rsidRPr="006265F4" w:rsidDel="002877FC" w:rsidRDefault="00501129" w:rsidP="00071D1C">
      <w:pPr>
        <w:pStyle w:val="af2"/>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14:paraId="013DD12D" w14:textId="4181C4C5" w:rsidR="00501129" w:rsidRPr="008C7473" w:rsidRDefault="00501129">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4">
    <w:p w14:paraId="7451ACBF" w14:textId="77777777" w:rsidR="00501129" w:rsidRPr="00BD1CBB" w:rsidRDefault="00501129" w:rsidP="00B54C24">
      <w:pPr>
        <w:pStyle w:val="af2"/>
        <w:rPr>
          <w:rFonts w:ascii="GHEA Grapalat" w:hAnsi="GHEA Grapalat" w:cs="Sylfaen"/>
          <w:sz w:val="16"/>
          <w:szCs w:val="16"/>
          <w:lang w:val="hy-AM"/>
        </w:rPr>
      </w:pPr>
      <w:r>
        <w:rPr>
          <w:rStyle w:val="af6"/>
        </w:rPr>
        <w:footnoteRef/>
      </w:r>
      <w:r>
        <w:t xml:space="preserve"> </w:t>
      </w:r>
      <w:r w:rsidRPr="009354D8">
        <w:rPr>
          <w:rFonts w:ascii="GHEA Grapalat" w:hAnsi="GHEA Grapalat" w:cs="Sylfaen"/>
          <w:i/>
          <w:sz w:val="16"/>
          <w:szCs w:val="16"/>
        </w:rPr>
        <w:t>Նախատեսվում է հրավերով, եթե կիրառելի է:</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B2A435E"/>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E2D0948"/>
    <w:multiLevelType w:val="hybridMultilevel"/>
    <w:tmpl w:val="B7C0E3B6"/>
    <w:lvl w:ilvl="0" w:tplc="D3365F76">
      <w:numFmt w:val="bullet"/>
      <w:lvlText w:val="-"/>
      <w:lvlJc w:val="left"/>
      <w:pPr>
        <w:ind w:left="420" w:hanging="360"/>
      </w:pPr>
      <w:rPr>
        <w:rFonts w:ascii="GHEA Grapalat" w:eastAsia="Times New Roman" w:hAnsi="GHEA Grapalat"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 w:numId="32">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838"/>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30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8C8"/>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86E"/>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B47"/>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05E"/>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E46"/>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8D5"/>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0D25"/>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6A1"/>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129"/>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6C6"/>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193"/>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5E10"/>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0F"/>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6A4B"/>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981"/>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4DFF"/>
    <w:rsid w:val="00767670"/>
    <w:rsid w:val="0076785A"/>
    <w:rsid w:val="00767AD3"/>
    <w:rsid w:val="00767B04"/>
    <w:rsid w:val="007706D9"/>
    <w:rsid w:val="00770E40"/>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6AE3"/>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6B0F"/>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69E5"/>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CDB"/>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29"/>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1AB5"/>
    <w:rsid w:val="00AC3F2F"/>
    <w:rsid w:val="00AC45C7"/>
    <w:rsid w:val="00AC4EAF"/>
    <w:rsid w:val="00AC5807"/>
    <w:rsid w:val="00AC743C"/>
    <w:rsid w:val="00AC7A2E"/>
    <w:rsid w:val="00AD0AB3"/>
    <w:rsid w:val="00AD0BEB"/>
    <w:rsid w:val="00AD1BFE"/>
    <w:rsid w:val="00AD305B"/>
    <w:rsid w:val="00AD34C9"/>
    <w:rsid w:val="00AD522C"/>
    <w:rsid w:val="00AD6D6A"/>
    <w:rsid w:val="00AD6F7B"/>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2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8ED"/>
    <w:rsid w:val="00B64118"/>
    <w:rsid w:val="00B64BF8"/>
    <w:rsid w:val="00B66C0B"/>
    <w:rsid w:val="00B67736"/>
    <w:rsid w:val="00B67CCD"/>
    <w:rsid w:val="00B71D73"/>
    <w:rsid w:val="00B7248D"/>
    <w:rsid w:val="00B73AB8"/>
    <w:rsid w:val="00B73DE0"/>
    <w:rsid w:val="00B744F6"/>
    <w:rsid w:val="00B75687"/>
    <w:rsid w:val="00B7771E"/>
    <w:rsid w:val="00B81AD3"/>
    <w:rsid w:val="00B825D6"/>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3A1"/>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7E2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050B"/>
    <w:rsid w:val="00C3130B"/>
    <w:rsid w:val="00C31373"/>
    <w:rsid w:val="00C324F0"/>
    <w:rsid w:val="00C3373B"/>
    <w:rsid w:val="00C34414"/>
    <w:rsid w:val="00C346B2"/>
    <w:rsid w:val="00C3484C"/>
    <w:rsid w:val="00C3514F"/>
    <w:rsid w:val="00C35169"/>
    <w:rsid w:val="00C358EA"/>
    <w:rsid w:val="00C364E8"/>
    <w:rsid w:val="00C3797F"/>
    <w:rsid w:val="00C4095B"/>
    <w:rsid w:val="00C41159"/>
    <w:rsid w:val="00C41477"/>
    <w:rsid w:val="00C43213"/>
    <w:rsid w:val="00C4327F"/>
    <w:rsid w:val="00C43524"/>
    <w:rsid w:val="00C435DD"/>
    <w:rsid w:val="00C43B4D"/>
    <w:rsid w:val="00C4487D"/>
    <w:rsid w:val="00C45620"/>
    <w:rsid w:val="00C4599B"/>
    <w:rsid w:val="00C464BA"/>
    <w:rsid w:val="00C47611"/>
    <w:rsid w:val="00C4795F"/>
    <w:rsid w:val="00C47D72"/>
    <w:rsid w:val="00C50D71"/>
    <w:rsid w:val="00C51512"/>
    <w:rsid w:val="00C518C1"/>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70A"/>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33"/>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75C"/>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37AC"/>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2A5"/>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47F"/>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3E4"/>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D"/>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0E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DF0"/>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8620972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mailto:emma.melkonyan.95@mail.ru" TargetMode="External"/><Relationship Id="rId4" Type="http://schemas.microsoft.com/office/2007/relationships/stylesWithEffects" Target="stylesWithEffects.xml"/><Relationship Id="rId9" Type="http://schemas.openxmlformats.org/officeDocument/2006/relationships/hyperlink" Target="mailto:emma.melkonyan.95@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61148-D607-4838-AC16-3810A16BD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85</Pages>
  <Words>25048</Words>
  <Characters>142777</Characters>
  <Application>Microsoft Office Word</Application>
  <DocSecurity>0</DocSecurity>
  <Lines>1189</Lines>
  <Paragraphs>334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167491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Пользователь</cp:lastModifiedBy>
  <cp:revision>38</cp:revision>
  <cp:lastPrinted>2018-02-16T07:12:00Z</cp:lastPrinted>
  <dcterms:created xsi:type="dcterms:W3CDTF">2022-10-31T10:53:00Z</dcterms:created>
  <dcterms:modified xsi:type="dcterms:W3CDTF">2023-01-04T06:39:00Z</dcterms:modified>
</cp:coreProperties>
</file>